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2BB9B" w14:textId="77777777" w:rsidR="002B1490" w:rsidRDefault="002B1490" w:rsidP="0093020D">
      <w:pPr>
        <w:pStyle w:val="Title"/>
        <w:tabs>
          <w:tab w:val="left" w:pos="8080"/>
        </w:tabs>
        <w:ind w:left="0" w:right="-29"/>
      </w:pPr>
      <w:bookmarkStart w:id="0" w:name="_Hlk88574763"/>
    </w:p>
    <w:bookmarkEnd w:id="0"/>
    <w:p w14:paraId="7A8F03F6" w14:textId="77777777" w:rsidR="00545772" w:rsidRDefault="00545772" w:rsidP="00545772">
      <w:pPr>
        <w:pStyle w:val="Title"/>
        <w:tabs>
          <w:tab w:val="left" w:pos="8080"/>
        </w:tabs>
        <w:ind w:left="0" w:right="-29"/>
        <w:rPr>
          <w:spacing w:val="-1"/>
        </w:rPr>
      </w:pPr>
      <w:r>
        <w:t>Anexa</w:t>
      </w:r>
      <w:r>
        <w:rPr>
          <w:spacing w:val="-2"/>
        </w:rPr>
        <w:t xml:space="preserve"> </w:t>
      </w:r>
      <w:r>
        <w:t>nr. 2.1 Grila</w:t>
      </w:r>
      <w:r>
        <w:rPr>
          <w:spacing w:val="-1"/>
        </w:rPr>
        <w:t xml:space="preserve"> </w:t>
      </w:r>
      <w:r>
        <w:t>de</w:t>
      </w:r>
      <w:r>
        <w:rPr>
          <w:spacing w:val="-2"/>
        </w:rPr>
        <w:t xml:space="preserve"> </w:t>
      </w:r>
      <w:r>
        <w:t>verificare</w:t>
      </w:r>
      <w:r>
        <w:rPr>
          <w:spacing w:val="-1"/>
        </w:rPr>
        <w:t xml:space="preserve"> </w:t>
      </w:r>
      <w:bookmarkStart w:id="1" w:name="_Hlk90303832"/>
      <w:r>
        <w:rPr>
          <w:spacing w:val="-1"/>
        </w:rPr>
        <w:t xml:space="preserve">a conformității administrative a </w:t>
      </w:r>
      <w:bookmarkEnd w:id="1"/>
      <w:r>
        <w:rPr>
          <w:spacing w:val="-1"/>
        </w:rPr>
        <w:t>ofertelor</w:t>
      </w:r>
    </w:p>
    <w:p w14:paraId="323D9FD0" w14:textId="77777777" w:rsidR="0093020D" w:rsidRPr="005F0351" w:rsidRDefault="0093020D" w:rsidP="0093020D">
      <w:pPr>
        <w:pStyle w:val="Title"/>
        <w:ind w:left="0"/>
        <w:jc w:val="left"/>
        <w:rPr>
          <w:b w:val="0"/>
          <w:i/>
          <w:sz w:val="23"/>
        </w:rPr>
      </w:pPr>
    </w:p>
    <w:p w14:paraId="0D63FB15" w14:textId="5EADCFEB" w:rsidR="008F127D" w:rsidRPr="005F0351" w:rsidRDefault="00CD576B" w:rsidP="002D1233">
      <w:pPr>
        <w:spacing w:before="1"/>
        <w:ind w:left="560"/>
        <w:rPr>
          <w:i/>
          <w:sz w:val="16"/>
          <w:szCs w:val="16"/>
        </w:rPr>
      </w:pPr>
      <w:r w:rsidRPr="005F0351">
        <w:rPr>
          <w:i/>
          <w:iCs/>
          <w:sz w:val="20"/>
          <w:szCs w:val="20"/>
        </w:rPr>
        <w:t>Sistem</w:t>
      </w:r>
      <w:r w:rsidRPr="005F0351">
        <w:rPr>
          <w:i/>
          <w:iCs/>
          <w:spacing w:val="-1"/>
          <w:sz w:val="20"/>
          <w:szCs w:val="20"/>
        </w:rPr>
        <w:t xml:space="preserve"> </w:t>
      </w:r>
      <w:r w:rsidRPr="005F0351">
        <w:rPr>
          <w:i/>
          <w:iCs/>
          <w:sz w:val="20"/>
          <w:szCs w:val="20"/>
        </w:rPr>
        <w:t>de</w:t>
      </w:r>
      <w:r w:rsidRPr="005F0351">
        <w:rPr>
          <w:i/>
          <w:iCs/>
          <w:spacing w:val="-1"/>
          <w:sz w:val="20"/>
          <w:szCs w:val="20"/>
        </w:rPr>
        <w:t xml:space="preserve"> </w:t>
      </w:r>
      <w:r w:rsidRPr="005F0351">
        <w:rPr>
          <w:i/>
          <w:iCs/>
          <w:sz w:val="20"/>
          <w:szCs w:val="20"/>
        </w:rPr>
        <w:t>notare:</w:t>
      </w:r>
      <w:r w:rsidRPr="005F0351">
        <w:rPr>
          <w:i/>
          <w:iCs/>
          <w:spacing w:val="-1"/>
          <w:sz w:val="20"/>
          <w:szCs w:val="20"/>
        </w:rPr>
        <w:t xml:space="preserve"> </w:t>
      </w:r>
      <w:r w:rsidRPr="005F0351">
        <w:rPr>
          <w:i/>
          <w:iCs/>
          <w:sz w:val="20"/>
          <w:szCs w:val="20"/>
        </w:rPr>
        <w:t>DA, NU,</w:t>
      </w:r>
      <w:r w:rsidRPr="005F0351">
        <w:rPr>
          <w:i/>
          <w:iCs/>
          <w:spacing w:val="-1"/>
          <w:sz w:val="20"/>
          <w:szCs w:val="20"/>
        </w:rPr>
        <w:t xml:space="preserve"> </w:t>
      </w:r>
      <w:r w:rsidRPr="005F0351">
        <w:rPr>
          <w:i/>
          <w:iCs/>
          <w:sz w:val="20"/>
          <w:szCs w:val="20"/>
        </w:rPr>
        <w:t>NA</w:t>
      </w:r>
      <w:r w:rsidRPr="005F0351">
        <w:rPr>
          <w:i/>
          <w:iCs/>
          <w:spacing w:val="-2"/>
          <w:sz w:val="20"/>
          <w:szCs w:val="20"/>
        </w:rPr>
        <w:t xml:space="preserve"> </w:t>
      </w:r>
      <w:r w:rsidRPr="005F0351">
        <w:rPr>
          <w:i/>
          <w:iCs/>
          <w:sz w:val="20"/>
          <w:szCs w:val="20"/>
        </w:rPr>
        <w:t>(nu este cazul)</w:t>
      </w:r>
    </w:p>
    <w:tbl>
      <w:tblPr>
        <w:tblW w:w="10683"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61"/>
        <w:gridCol w:w="4359"/>
        <w:gridCol w:w="21"/>
        <w:gridCol w:w="971"/>
        <w:gridCol w:w="21"/>
        <w:gridCol w:w="829"/>
        <w:gridCol w:w="21"/>
      </w:tblGrid>
      <w:tr w:rsidR="00775433" w:rsidRPr="005F0351" w14:paraId="3ADDB0E8" w14:textId="77777777" w:rsidTr="00183C58">
        <w:trPr>
          <w:trHeight w:val="460"/>
        </w:trPr>
        <w:tc>
          <w:tcPr>
            <w:tcW w:w="8841" w:type="dxa"/>
            <w:gridSpan w:val="3"/>
            <w:shd w:val="clear" w:color="auto" w:fill="FBD4B4" w:themeFill="accent6" w:themeFillTint="66"/>
          </w:tcPr>
          <w:p w14:paraId="3365B284" w14:textId="31A4737B" w:rsidR="00775433" w:rsidRPr="005F0351" w:rsidRDefault="00176F70">
            <w:pPr>
              <w:pStyle w:val="TableParagraph"/>
              <w:rPr>
                <w:sz w:val="24"/>
                <w:szCs w:val="24"/>
              </w:rPr>
            </w:pPr>
            <w:r w:rsidRPr="00176F70">
              <w:rPr>
                <w:b/>
                <w:sz w:val="24"/>
                <w:szCs w:val="24"/>
              </w:rPr>
              <w:t>A.Lista de verificare a conformității administrative</w:t>
            </w:r>
          </w:p>
        </w:tc>
        <w:tc>
          <w:tcPr>
            <w:tcW w:w="992" w:type="dxa"/>
            <w:gridSpan w:val="2"/>
            <w:shd w:val="clear" w:color="auto" w:fill="FBD4B4" w:themeFill="accent6" w:themeFillTint="66"/>
          </w:tcPr>
          <w:p w14:paraId="5F7E49C4" w14:textId="19895B9B" w:rsidR="00775433" w:rsidRPr="005F0351" w:rsidRDefault="00775433">
            <w:pPr>
              <w:pStyle w:val="TableParagraph"/>
              <w:rPr>
                <w:sz w:val="24"/>
                <w:szCs w:val="24"/>
              </w:rPr>
            </w:pPr>
            <w:r w:rsidRPr="005F0351">
              <w:rPr>
                <w:sz w:val="24"/>
                <w:szCs w:val="24"/>
              </w:rPr>
              <w:t>DA, NU, NA</w:t>
            </w:r>
          </w:p>
        </w:tc>
        <w:tc>
          <w:tcPr>
            <w:tcW w:w="850" w:type="dxa"/>
            <w:gridSpan w:val="2"/>
            <w:shd w:val="clear" w:color="auto" w:fill="FBD4B4" w:themeFill="accent6" w:themeFillTint="66"/>
          </w:tcPr>
          <w:p w14:paraId="3B9E16CE" w14:textId="2CF6BAAA" w:rsidR="00775433" w:rsidRPr="005F0351" w:rsidRDefault="00775433">
            <w:pPr>
              <w:pStyle w:val="TableParagraph"/>
              <w:rPr>
                <w:sz w:val="24"/>
                <w:szCs w:val="24"/>
              </w:rPr>
            </w:pPr>
            <w:r w:rsidRPr="005F0351">
              <w:rPr>
                <w:sz w:val="24"/>
                <w:szCs w:val="24"/>
              </w:rPr>
              <w:t xml:space="preserve"> OBS.</w:t>
            </w:r>
          </w:p>
        </w:tc>
      </w:tr>
      <w:tr w:rsidR="008F127D" w:rsidRPr="005F0351" w14:paraId="77667BB5" w14:textId="77777777" w:rsidTr="00183C58">
        <w:trPr>
          <w:trHeight w:val="349"/>
        </w:trPr>
        <w:tc>
          <w:tcPr>
            <w:tcW w:w="8841" w:type="dxa"/>
            <w:gridSpan w:val="3"/>
          </w:tcPr>
          <w:p w14:paraId="2851BCDB" w14:textId="6683DEDE" w:rsidR="008F127D" w:rsidRPr="005F0351" w:rsidRDefault="00CD576B">
            <w:pPr>
              <w:pStyle w:val="TableParagraph"/>
              <w:spacing w:line="228" w:lineRule="exact"/>
              <w:ind w:left="95"/>
              <w:rPr>
                <w:b/>
                <w:sz w:val="20"/>
              </w:rPr>
            </w:pPr>
            <w:r w:rsidRPr="005F0351">
              <w:rPr>
                <w:b/>
                <w:sz w:val="20"/>
              </w:rPr>
              <w:t>Anexele</w:t>
            </w:r>
            <w:r w:rsidRPr="005F0351">
              <w:rPr>
                <w:b/>
                <w:spacing w:val="-1"/>
                <w:sz w:val="20"/>
              </w:rPr>
              <w:t xml:space="preserve"> </w:t>
            </w:r>
            <w:r w:rsidRPr="005F0351">
              <w:rPr>
                <w:b/>
                <w:sz w:val="20"/>
              </w:rPr>
              <w:t>privind</w:t>
            </w:r>
            <w:r w:rsidRPr="005F0351">
              <w:rPr>
                <w:b/>
                <w:spacing w:val="-4"/>
                <w:sz w:val="20"/>
              </w:rPr>
              <w:t xml:space="preserve"> </w:t>
            </w:r>
            <w:r w:rsidR="0098051A" w:rsidRPr="005F0351">
              <w:rPr>
                <w:b/>
                <w:sz w:val="20"/>
              </w:rPr>
              <w:t>declarații</w:t>
            </w:r>
            <w:r w:rsidRPr="005F0351">
              <w:rPr>
                <w:b/>
                <w:spacing w:val="-4"/>
                <w:sz w:val="20"/>
              </w:rPr>
              <w:t xml:space="preserve"> </w:t>
            </w:r>
            <w:r w:rsidRPr="005F0351">
              <w:rPr>
                <w:b/>
                <w:sz w:val="20"/>
              </w:rPr>
              <w:t>/angajamente</w:t>
            </w:r>
            <w:r w:rsidRPr="005F0351">
              <w:rPr>
                <w:b/>
                <w:spacing w:val="-4"/>
                <w:sz w:val="20"/>
              </w:rPr>
              <w:t xml:space="preserve"> </w:t>
            </w:r>
            <w:r w:rsidRPr="005F0351">
              <w:rPr>
                <w:b/>
                <w:sz w:val="20"/>
              </w:rPr>
              <w:t>anexate</w:t>
            </w:r>
            <w:r w:rsidRPr="005F0351">
              <w:rPr>
                <w:b/>
                <w:spacing w:val="-3"/>
                <w:sz w:val="20"/>
              </w:rPr>
              <w:t xml:space="preserve"> </w:t>
            </w:r>
            <w:r w:rsidR="003D2CE1" w:rsidRPr="005F0351">
              <w:rPr>
                <w:b/>
                <w:sz w:val="20"/>
              </w:rPr>
              <w:t>ofertei</w:t>
            </w:r>
          </w:p>
        </w:tc>
        <w:tc>
          <w:tcPr>
            <w:tcW w:w="992" w:type="dxa"/>
            <w:gridSpan w:val="2"/>
          </w:tcPr>
          <w:p w14:paraId="62C6F632" w14:textId="70BFB3DF" w:rsidR="008F127D" w:rsidRPr="005F0351" w:rsidRDefault="008F127D">
            <w:pPr>
              <w:pStyle w:val="TableParagraph"/>
              <w:rPr>
                <w:sz w:val="20"/>
              </w:rPr>
            </w:pPr>
          </w:p>
        </w:tc>
        <w:tc>
          <w:tcPr>
            <w:tcW w:w="850" w:type="dxa"/>
            <w:gridSpan w:val="2"/>
          </w:tcPr>
          <w:p w14:paraId="05DFD7CD" w14:textId="77777777" w:rsidR="008F127D" w:rsidRPr="005F0351" w:rsidRDefault="008F127D">
            <w:pPr>
              <w:pStyle w:val="TableParagraph"/>
              <w:rPr>
                <w:sz w:val="20"/>
              </w:rPr>
            </w:pPr>
          </w:p>
        </w:tc>
      </w:tr>
      <w:tr w:rsidR="008F127D" w:rsidRPr="005F0351" w14:paraId="18F60EBD" w14:textId="77777777" w:rsidTr="00183C58">
        <w:trPr>
          <w:trHeight w:val="350"/>
        </w:trPr>
        <w:tc>
          <w:tcPr>
            <w:tcW w:w="8841" w:type="dxa"/>
            <w:gridSpan w:val="3"/>
          </w:tcPr>
          <w:p w14:paraId="31A4BD59" w14:textId="6B3533A7" w:rsidR="008F127D" w:rsidRPr="005F0351" w:rsidRDefault="003D2CE1" w:rsidP="00B2343C">
            <w:pPr>
              <w:pStyle w:val="TableParagraph"/>
              <w:numPr>
                <w:ilvl w:val="0"/>
                <w:numId w:val="9"/>
              </w:numPr>
              <w:tabs>
                <w:tab w:val="left" w:pos="816"/>
              </w:tabs>
              <w:spacing w:line="223" w:lineRule="exact"/>
              <w:jc w:val="both"/>
              <w:rPr>
                <w:sz w:val="20"/>
              </w:rPr>
            </w:pPr>
            <w:r w:rsidRPr="005F0351">
              <w:rPr>
                <w:sz w:val="20"/>
              </w:rPr>
              <w:t>Oferta</w:t>
            </w:r>
            <w:r w:rsidR="00CD576B" w:rsidRPr="005F0351">
              <w:rPr>
                <w:spacing w:val="-2"/>
                <w:sz w:val="20"/>
              </w:rPr>
              <w:t xml:space="preserve"> </w:t>
            </w:r>
            <w:r w:rsidR="00CD576B" w:rsidRPr="005F0351">
              <w:rPr>
                <w:sz w:val="20"/>
              </w:rPr>
              <w:t>a</w:t>
            </w:r>
            <w:r w:rsidR="00CD576B" w:rsidRPr="005F0351">
              <w:rPr>
                <w:spacing w:val="-2"/>
                <w:sz w:val="20"/>
              </w:rPr>
              <w:t xml:space="preserve"> </w:t>
            </w:r>
            <w:r w:rsidR="00CD576B" w:rsidRPr="005F0351">
              <w:rPr>
                <w:sz w:val="20"/>
              </w:rPr>
              <w:t>fost</w:t>
            </w:r>
            <w:r w:rsidR="00CD576B" w:rsidRPr="005F0351">
              <w:rPr>
                <w:spacing w:val="-3"/>
                <w:sz w:val="20"/>
              </w:rPr>
              <w:t xml:space="preserve"> </w:t>
            </w:r>
            <w:r w:rsidR="00CD576B" w:rsidRPr="005F0351">
              <w:rPr>
                <w:sz w:val="20"/>
              </w:rPr>
              <w:t>încărcată</w:t>
            </w:r>
            <w:r w:rsidR="00CD576B" w:rsidRPr="005F0351">
              <w:rPr>
                <w:spacing w:val="-2"/>
                <w:sz w:val="20"/>
              </w:rPr>
              <w:t xml:space="preserve"> </w:t>
            </w:r>
            <w:r w:rsidR="00CD576B" w:rsidRPr="005F0351">
              <w:rPr>
                <w:sz w:val="20"/>
              </w:rPr>
              <w:t>în</w:t>
            </w:r>
            <w:r w:rsidR="00CD576B" w:rsidRPr="005F0351">
              <w:rPr>
                <w:spacing w:val="-4"/>
                <w:sz w:val="20"/>
              </w:rPr>
              <w:t xml:space="preserve"> </w:t>
            </w:r>
            <w:r w:rsidR="00F93B1C" w:rsidRPr="005F0351">
              <w:rPr>
                <w:spacing w:val="-4"/>
                <w:sz w:val="20"/>
              </w:rPr>
              <w:t xml:space="preserve">platforma electronică </w:t>
            </w:r>
            <w:r w:rsidR="00CD576B" w:rsidRPr="005F0351">
              <w:rPr>
                <w:sz w:val="20"/>
              </w:rPr>
              <w:t>și</w:t>
            </w:r>
            <w:r w:rsidR="00CD576B" w:rsidRPr="005F0351">
              <w:rPr>
                <w:spacing w:val="-3"/>
                <w:sz w:val="20"/>
              </w:rPr>
              <w:t xml:space="preserve"> </w:t>
            </w:r>
            <w:r w:rsidR="00CD576B" w:rsidRPr="005F0351">
              <w:rPr>
                <w:sz w:val="20"/>
              </w:rPr>
              <w:t>are</w:t>
            </w:r>
            <w:r w:rsidR="00CD576B" w:rsidRPr="005F0351">
              <w:rPr>
                <w:spacing w:val="-2"/>
                <w:sz w:val="20"/>
              </w:rPr>
              <w:t xml:space="preserve"> </w:t>
            </w:r>
            <w:r w:rsidR="00CD576B" w:rsidRPr="005F0351">
              <w:rPr>
                <w:sz w:val="20"/>
              </w:rPr>
              <w:t>toate</w:t>
            </w:r>
            <w:r w:rsidR="00CD576B" w:rsidRPr="005F0351">
              <w:rPr>
                <w:spacing w:val="-2"/>
                <w:sz w:val="20"/>
              </w:rPr>
              <w:t xml:space="preserve"> </w:t>
            </w:r>
            <w:r w:rsidR="00CD576B" w:rsidRPr="005F0351">
              <w:rPr>
                <w:sz w:val="20"/>
              </w:rPr>
              <w:t>secțiunile</w:t>
            </w:r>
            <w:r w:rsidR="00CD576B" w:rsidRPr="005F0351">
              <w:rPr>
                <w:spacing w:val="-2"/>
                <w:sz w:val="20"/>
              </w:rPr>
              <w:t xml:space="preserve"> </w:t>
            </w:r>
            <w:r w:rsidR="00CD576B" w:rsidRPr="005F0351">
              <w:rPr>
                <w:sz w:val="20"/>
              </w:rPr>
              <w:t>completate?</w:t>
            </w:r>
          </w:p>
        </w:tc>
        <w:tc>
          <w:tcPr>
            <w:tcW w:w="992" w:type="dxa"/>
            <w:gridSpan w:val="2"/>
          </w:tcPr>
          <w:p w14:paraId="1800DD12" w14:textId="77777777" w:rsidR="008F127D" w:rsidRPr="005F0351" w:rsidRDefault="008F127D">
            <w:pPr>
              <w:pStyle w:val="TableParagraph"/>
              <w:rPr>
                <w:sz w:val="20"/>
              </w:rPr>
            </w:pPr>
          </w:p>
        </w:tc>
        <w:tc>
          <w:tcPr>
            <w:tcW w:w="850" w:type="dxa"/>
            <w:gridSpan w:val="2"/>
          </w:tcPr>
          <w:p w14:paraId="742DB7EE" w14:textId="77777777" w:rsidR="008F127D" w:rsidRPr="005F0351" w:rsidRDefault="008F127D">
            <w:pPr>
              <w:pStyle w:val="TableParagraph"/>
              <w:rPr>
                <w:sz w:val="20"/>
              </w:rPr>
            </w:pPr>
          </w:p>
        </w:tc>
      </w:tr>
      <w:tr w:rsidR="008F127D" w:rsidRPr="005F0351" w14:paraId="1BBB55C8" w14:textId="77777777" w:rsidTr="00183C58">
        <w:trPr>
          <w:trHeight w:val="281"/>
        </w:trPr>
        <w:tc>
          <w:tcPr>
            <w:tcW w:w="8841" w:type="dxa"/>
            <w:gridSpan w:val="3"/>
          </w:tcPr>
          <w:p w14:paraId="32A02414" w14:textId="5A92825C" w:rsidR="008F127D" w:rsidRPr="005F0351" w:rsidRDefault="003D2CE1" w:rsidP="00B2343C">
            <w:pPr>
              <w:pStyle w:val="TableParagraph"/>
              <w:numPr>
                <w:ilvl w:val="0"/>
                <w:numId w:val="9"/>
              </w:numPr>
              <w:tabs>
                <w:tab w:val="left" w:pos="816"/>
              </w:tabs>
              <w:ind w:right="106"/>
              <w:jc w:val="both"/>
              <w:rPr>
                <w:sz w:val="20"/>
              </w:rPr>
            </w:pPr>
            <w:r w:rsidRPr="005F0351">
              <w:rPr>
                <w:sz w:val="20"/>
              </w:rPr>
              <w:t xml:space="preserve">Oferta </w:t>
            </w:r>
            <w:r w:rsidR="00CD576B" w:rsidRPr="005F0351">
              <w:rPr>
                <w:sz w:val="20"/>
              </w:rPr>
              <w:t>include</w:t>
            </w:r>
            <w:r w:rsidR="00CD576B" w:rsidRPr="005F0351">
              <w:rPr>
                <w:spacing w:val="18"/>
                <w:sz w:val="20"/>
              </w:rPr>
              <w:t xml:space="preserve"> </w:t>
            </w:r>
            <w:r w:rsidR="00CD576B" w:rsidRPr="005F0351">
              <w:rPr>
                <w:sz w:val="20"/>
              </w:rPr>
              <w:t>toate</w:t>
            </w:r>
            <w:r w:rsidR="00CD576B" w:rsidRPr="005F0351">
              <w:rPr>
                <w:spacing w:val="18"/>
                <w:sz w:val="20"/>
              </w:rPr>
              <w:t xml:space="preserve"> </w:t>
            </w:r>
            <w:r w:rsidR="00CD576B" w:rsidRPr="005F0351">
              <w:rPr>
                <w:sz w:val="20"/>
              </w:rPr>
              <w:t>anexele</w:t>
            </w:r>
            <w:r w:rsidR="00CD576B" w:rsidRPr="005F0351">
              <w:rPr>
                <w:spacing w:val="18"/>
                <w:sz w:val="20"/>
              </w:rPr>
              <w:t xml:space="preserve"> </w:t>
            </w:r>
            <w:r w:rsidR="00CD576B" w:rsidRPr="005F0351">
              <w:rPr>
                <w:sz w:val="20"/>
              </w:rPr>
              <w:t>obligatorii,</w:t>
            </w:r>
            <w:r w:rsidR="00CD576B" w:rsidRPr="005F0351">
              <w:rPr>
                <w:spacing w:val="18"/>
                <w:sz w:val="20"/>
              </w:rPr>
              <w:t xml:space="preserve"> </w:t>
            </w:r>
            <w:r w:rsidR="00CD576B" w:rsidRPr="005F0351">
              <w:rPr>
                <w:sz w:val="20"/>
              </w:rPr>
              <w:t>în</w:t>
            </w:r>
            <w:r w:rsidR="00CD576B" w:rsidRPr="005F0351">
              <w:rPr>
                <w:spacing w:val="16"/>
                <w:sz w:val="20"/>
              </w:rPr>
              <w:t xml:space="preserve"> </w:t>
            </w:r>
            <w:r w:rsidR="00CD576B" w:rsidRPr="005F0351">
              <w:rPr>
                <w:sz w:val="20"/>
              </w:rPr>
              <w:t>formatul</w:t>
            </w:r>
            <w:r w:rsidR="00CD576B" w:rsidRPr="005F0351">
              <w:rPr>
                <w:spacing w:val="20"/>
                <w:sz w:val="20"/>
              </w:rPr>
              <w:t xml:space="preserve"> </w:t>
            </w:r>
            <w:r w:rsidR="00CD576B" w:rsidRPr="005F0351">
              <w:rPr>
                <w:sz w:val="20"/>
              </w:rPr>
              <w:t>solicitat</w:t>
            </w:r>
            <w:r w:rsidR="00CD576B" w:rsidRPr="005F0351">
              <w:rPr>
                <w:spacing w:val="17"/>
                <w:sz w:val="20"/>
              </w:rPr>
              <w:t xml:space="preserve"> </w:t>
            </w:r>
            <w:r w:rsidR="00CD576B" w:rsidRPr="005F0351">
              <w:rPr>
                <w:sz w:val="20"/>
              </w:rPr>
              <w:t>prin</w:t>
            </w:r>
            <w:r w:rsidR="00CD576B" w:rsidRPr="005F0351">
              <w:rPr>
                <w:spacing w:val="16"/>
                <w:sz w:val="20"/>
              </w:rPr>
              <w:t xml:space="preserve"> </w:t>
            </w:r>
            <w:r w:rsidR="00CD576B" w:rsidRPr="005F0351">
              <w:rPr>
                <w:sz w:val="20"/>
              </w:rPr>
              <w:t>ghidul</w:t>
            </w:r>
            <w:r w:rsidR="000070DC" w:rsidRPr="005F0351">
              <w:rPr>
                <w:sz w:val="20"/>
              </w:rPr>
              <w:t xml:space="preserve"> specific</w:t>
            </w:r>
            <w:r w:rsidR="00CD576B" w:rsidRPr="005F0351">
              <w:rPr>
                <w:sz w:val="20"/>
              </w:rPr>
              <w:t>?</w:t>
            </w:r>
          </w:p>
        </w:tc>
        <w:tc>
          <w:tcPr>
            <w:tcW w:w="992" w:type="dxa"/>
            <w:gridSpan w:val="2"/>
          </w:tcPr>
          <w:p w14:paraId="4494EEAE" w14:textId="77777777" w:rsidR="008F127D" w:rsidRPr="005F0351" w:rsidRDefault="008F127D">
            <w:pPr>
              <w:pStyle w:val="TableParagraph"/>
              <w:rPr>
                <w:sz w:val="20"/>
              </w:rPr>
            </w:pPr>
          </w:p>
        </w:tc>
        <w:tc>
          <w:tcPr>
            <w:tcW w:w="850" w:type="dxa"/>
            <w:gridSpan w:val="2"/>
          </w:tcPr>
          <w:p w14:paraId="209553C4" w14:textId="77777777" w:rsidR="008F127D" w:rsidRPr="005F0351" w:rsidRDefault="008F127D">
            <w:pPr>
              <w:pStyle w:val="TableParagraph"/>
              <w:rPr>
                <w:sz w:val="20"/>
              </w:rPr>
            </w:pPr>
          </w:p>
        </w:tc>
      </w:tr>
      <w:tr w:rsidR="00766CF5" w:rsidRPr="005F0351" w14:paraId="5B71D67C" w14:textId="77777777" w:rsidTr="00183C58">
        <w:trPr>
          <w:trHeight w:val="637"/>
        </w:trPr>
        <w:tc>
          <w:tcPr>
            <w:tcW w:w="8841" w:type="dxa"/>
            <w:gridSpan w:val="3"/>
          </w:tcPr>
          <w:p w14:paraId="339029FA" w14:textId="53E932DE" w:rsidR="00766CF5" w:rsidRPr="005F0351" w:rsidRDefault="00766CF5" w:rsidP="00B2343C">
            <w:pPr>
              <w:pStyle w:val="TableParagraph"/>
              <w:numPr>
                <w:ilvl w:val="0"/>
                <w:numId w:val="9"/>
              </w:numPr>
              <w:tabs>
                <w:tab w:val="left" w:pos="816"/>
              </w:tabs>
              <w:ind w:right="106"/>
              <w:jc w:val="both"/>
              <w:rPr>
                <w:sz w:val="20"/>
              </w:rPr>
            </w:pPr>
            <w:r w:rsidRPr="005F0351">
              <w:rPr>
                <w:sz w:val="20"/>
              </w:rPr>
              <w:t>Declarație privind conformitatea cu regulile de exceptare de la notificare a ajutorului de stat a fost încărcată în platforma electronică și este completată, datată,</w:t>
            </w:r>
            <w:r w:rsidR="00216466" w:rsidRPr="005F0351">
              <w:rPr>
                <w:sz w:val="20"/>
              </w:rPr>
              <w:t xml:space="preserve"> </w:t>
            </w:r>
            <w:r w:rsidRPr="005F0351">
              <w:rPr>
                <w:sz w:val="20"/>
              </w:rPr>
              <w:t>semnată şi cu numele complet al persoanei semnatare?</w:t>
            </w:r>
          </w:p>
        </w:tc>
        <w:tc>
          <w:tcPr>
            <w:tcW w:w="992" w:type="dxa"/>
            <w:gridSpan w:val="2"/>
          </w:tcPr>
          <w:p w14:paraId="3CA7324A" w14:textId="77777777" w:rsidR="00766CF5" w:rsidRPr="005F0351" w:rsidRDefault="00766CF5">
            <w:pPr>
              <w:pStyle w:val="TableParagraph"/>
              <w:rPr>
                <w:sz w:val="20"/>
              </w:rPr>
            </w:pPr>
          </w:p>
        </w:tc>
        <w:tc>
          <w:tcPr>
            <w:tcW w:w="850" w:type="dxa"/>
            <w:gridSpan w:val="2"/>
          </w:tcPr>
          <w:p w14:paraId="75410BE2" w14:textId="77777777" w:rsidR="00766CF5" w:rsidRPr="005F0351" w:rsidRDefault="00766CF5">
            <w:pPr>
              <w:pStyle w:val="TableParagraph"/>
              <w:rPr>
                <w:sz w:val="20"/>
              </w:rPr>
            </w:pPr>
          </w:p>
        </w:tc>
      </w:tr>
      <w:tr w:rsidR="008F127D" w:rsidRPr="005F0351" w14:paraId="2ABEE321" w14:textId="77777777" w:rsidTr="00183C58">
        <w:trPr>
          <w:trHeight w:val="423"/>
        </w:trPr>
        <w:tc>
          <w:tcPr>
            <w:tcW w:w="8841" w:type="dxa"/>
            <w:gridSpan w:val="3"/>
          </w:tcPr>
          <w:p w14:paraId="7CD68962" w14:textId="345148DD" w:rsidR="008F127D" w:rsidRPr="005F0351" w:rsidRDefault="00CD576B" w:rsidP="00B2343C">
            <w:pPr>
              <w:pStyle w:val="TableParagraph"/>
              <w:numPr>
                <w:ilvl w:val="0"/>
                <w:numId w:val="9"/>
              </w:numPr>
              <w:tabs>
                <w:tab w:val="left" w:pos="828"/>
              </w:tabs>
              <w:ind w:right="106"/>
              <w:jc w:val="both"/>
              <w:rPr>
                <w:sz w:val="20"/>
              </w:rPr>
            </w:pPr>
            <w:r w:rsidRPr="005F0351">
              <w:rPr>
                <w:sz w:val="20"/>
              </w:rPr>
              <w:t>Declarația</w:t>
            </w:r>
            <w:r w:rsidRPr="005F0351">
              <w:rPr>
                <w:spacing w:val="16"/>
                <w:sz w:val="20"/>
              </w:rPr>
              <w:t xml:space="preserve"> </w:t>
            </w:r>
            <w:r w:rsidRPr="005F0351">
              <w:rPr>
                <w:sz w:val="20"/>
              </w:rPr>
              <w:t>de</w:t>
            </w:r>
            <w:r w:rsidRPr="005F0351">
              <w:rPr>
                <w:spacing w:val="17"/>
                <w:sz w:val="20"/>
              </w:rPr>
              <w:t xml:space="preserve"> </w:t>
            </w:r>
            <w:r w:rsidRPr="005F0351">
              <w:rPr>
                <w:sz w:val="20"/>
              </w:rPr>
              <w:t>eligibilitate</w:t>
            </w:r>
            <w:r w:rsidRPr="005F0351">
              <w:rPr>
                <w:spacing w:val="36"/>
                <w:sz w:val="20"/>
              </w:rPr>
              <w:t xml:space="preserve"> </w:t>
            </w:r>
            <w:r w:rsidRPr="005F0351">
              <w:rPr>
                <w:sz w:val="20"/>
              </w:rPr>
              <w:t>a</w:t>
            </w:r>
            <w:r w:rsidRPr="005F0351">
              <w:rPr>
                <w:spacing w:val="17"/>
                <w:sz w:val="20"/>
              </w:rPr>
              <w:t xml:space="preserve"> </w:t>
            </w:r>
            <w:r w:rsidRPr="005F0351">
              <w:rPr>
                <w:sz w:val="20"/>
              </w:rPr>
              <w:t>fost</w:t>
            </w:r>
            <w:r w:rsidRPr="005F0351">
              <w:rPr>
                <w:spacing w:val="16"/>
                <w:sz w:val="20"/>
              </w:rPr>
              <w:t xml:space="preserve"> </w:t>
            </w:r>
            <w:r w:rsidRPr="005F0351">
              <w:rPr>
                <w:sz w:val="20"/>
              </w:rPr>
              <w:t>încărcată</w:t>
            </w:r>
            <w:r w:rsidRPr="005F0351">
              <w:rPr>
                <w:spacing w:val="17"/>
                <w:sz w:val="20"/>
              </w:rPr>
              <w:t xml:space="preserve"> </w:t>
            </w:r>
            <w:r w:rsidRPr="005F0351">
              <w:rPr>
                <w:sz w:val="20"/>
              </w:rPr>
              <w:t>în</w:t>
            </w:r>
            <w:r w:rsidRPr="005F0351">
              <w:rPr>
                <w:spacing w:val="15"/>
                <w:sz w:val="20"/>
              </w:rPr>
              <w:t xml:space="preserve"> </w:t>
            </w:r>
            <w:r w:rsidR="00F93B1C" w:rsidRPr="005F0351">
              <w:rPr>
                <w:sz w:val="20"/>
              </w:rPr>
              <w:t>platforma electronică</w:t>
            </w:r>
            <w:r w:rsidR="00F93B1C" w:rsidRPr="005F0351">
              <w:rPr>
                <w:spacing w:val="15"/>
                <w:sz w:val="20"/>
              </w:rPr>
              <w:t xml:space="preserve"> </w:t>
            </w:r>
            <w:r w:rsidRPr="005F0351">
              <w:rPr>
                <w:sz w:val="20"/>
              </w:rPr>
              <w:t>și</w:t>
            </w:r>
            <w:r w:rsidRPr="005F0351">
              <w:rPr>
                <w:spacing w:val="17"/>
                <w:sz w:val="20"/>
              </w:rPr>
              <w:t xml:space="preserve"> </w:t>
            </w:r>
            <w:r w:rsidRPr="005F0351">
              <w:rPr>
                <w:sz w:val="20"/>
              </w:rPr>
              <w:t>este</w:t>
            </w:r>
            <w:r w:rsidRPr="005F0351">
              <w:rPr>
                <w:spacing w:val="17"/>
                <w:sz w:val="20"/>
              </w:rPr>
              <w:t xml:space="preserve"> </w:t>
            </w:r>
            <w:r w:rsidRPr="005F0351">
              <w:rPr>
                <w:sz w:val="20"/>
              </w:rPr>
              <w:t>completată,</w:t>
            </w:r>
            <w:r w:rsidRPr="005F0351">
              <w:rPr>
                <w:spacing w:val="18"/>
                <w:sz w:val="20"/>
              </w:rPr>
              <w:t xml:space="preserve"> </w:t>
            </w:r>
            <w:r w:rsidRPr="005F0351">
              <w:rPr>
                <w:sz w:val="20"/>
              </w:rPr>
              <w:t>datată,</w:t>
            </w:r>
            <w:r w:rsidRPr="005F0351">
              <w:rPr>
                <w:spacing w:val="16"/>
                <w:sz w:val="20"/>
              </w:rPr>
              <w:t xml:space="preserve"> </w:t>
            </w:r>
            <w:r w:rsidRPr="005F0351">
              <w:rPr>
                <w:spacing w:val="-47"/>
                <w:sz w:val="20"/>
              </w:rPr>
              <w:t xml:space="preserve"> </w:t>
            </w:r>
            <w:r w:rsidR="005A2490" w:rsidRPr="005F0351">
              <w:rPr>
                <w:spacing w:val="-47"/>
                <w:sz w:val="20"/>
              </w:rPr>
              <w:t xml:space="preserve">  </w:t>
            </w:r>
            <w:r w:rsidRPr="005F0351">
              <w:rPr>
                <w:sz w:val="20"/>
              </w:rPr>
              <w:t>semnată</w:t>
            </w:r>
            <w:r w:rsidRPr="005F0351">
              <w:rPr>
                <w:spacing w:val="-1"/>
                <w:sz w:val="20"/>
              </w:rPr>
              <w:t xml:space="preserve"> </w:t>
            </w:r>
            <w:r w:rsidRPr="005F0351">
              <w:rPr>
                <w:sz w:val="20"/>
              </w:rPr>
              <w:t>şi</w:t>
            </w:r>
            <w:r w:rsidRPr="005F0351">
              <w:rPr>
                <w:spacing w:val="-1"/>
                <w:sz w:val="20"/>
              </w:rPr>
              <w:t xml:space="preserve"> </w:t>
            </w:r>
            <w:r w:rsidRPr="005F0351">
              <w:rPr>
                <w:sz w:val="20"/>
              </w:rPr>
              <w:t>cu</w:t>
            </w:r>
            <w:r w:rsidRPr="005F0351">
              <w:rPr>
                <w:spacing w:val="-1"/>
                <w:sz w:val="20"/>
              </w:rPr>
              <w:t xml:space="preserve"> </w:t>
            </w:r>
            <w:r w:rsidRPr="005F0351">
              <w:rPr>
                <w:sz w:val="20"/>
              </w:rPr>
              <w:t>numele complet</w:t>
            </w:r>
            <w:r w:rsidRPr="005F0351">
              <w:rPr>
                <w:spacing w:val="1"/>
                <w:sz w:val="20"/>
              </w:rPr>
              <w:t xml:space="preserve"> </w:t>
            </w:r>
            <w:r w:rsidRPr="005F0351">
              <w:rPr>
                <w:sz w:val="20"/>
              </w:rPr>
              <w:t>al persoanei semnatare?</w:t>
            </w:r>
          </w:p>
        </w:tc>
        <w:tc>
          <w:tcPr>
            <w:tcW w:w="992" w:type="dxa"/>
            <w:gridSpan w:val="2"/>
          </w:tcPr>
          <w:p w14:paraId="4D61697D" w14:textId="77777777" w:rsidR="008F127D" w:rsidRPr="005F0351" w:rsidRDefault="008F127D">
            <w:pPr>
              <w:pStyle w:val="TableParagraph"/>
              <w:rPr>
                <w:sz w:val="20"/>
              </w:rPr>
            </w:pPr>
          </w:p>
        </w:tc>
        <w:tc>
          <w:tcPr>
            <w:tcW w:w="850" w:type="dxa"/>
            <w:gridSpan w:val="2"/>
          </w:tcPr>
          <w:p w14:paraId="2D18C80A" w14:textId="77777777" w:rsidR="008F127D" w:rsidRPr="005F0351" w:rsidRDefault="008F127D">
            <w:pPr>
              <w:pStyle w:val="TableParagraph"/>
              <w:rPr>
                <w:sz w:val="20"/>
              </w:rPr>
            </w:pPr>
          </w:p>
        </w:tc>
      </w:tr>
      <w:tr w:rsidR="008F127D" w:rsidRPr="005F0351" w14:paraId="2707791E" w14:textId="77777777" w:rsidTr="00183C58">
        <w:trPr>
          <w:trHeight w:val="515"/>
        </w:trPr>
        <w:tc>
          <w:tcPr>
            <w:tcW w:w="8841" w:type="dxa"/>
            <w:gridSpan w:val="3"/>
          </w:tcPr>
          <w:p w14:paraId="781C2501" w14:textId="19CDD179" w:rsidR="008F127D" w:rsidRPr="005F0351" w:rsidRDefault="00CD576B" w:rsidP="00B2343C">
            <w:pPr>
              <w:pStyle w:val="TableParagraph"/>
              <w:numPr>
                <w:ilvl w:val="0"/>
                <w:numId w:val="9"/>
              </w:numPr>
              <w:tabs>
                <w:tab w:val="left" w:pos="828"/>
              </w:tabs>
              <w:ind w:right="100"/>
              <w:jc w:val="both"/>
              <w:rPr>
                <w:sz w:val="20"/>
              </w:rPr>
            </w:pPr>
            <w:r w:rsidRPr="005F0351">
              <w:rPr>
                <w:spacing w:val="-1"/>
                <w:sz w:val="20"/>
              </w:rPr>
              <w:t>Declarația</w:t>
            </w:r>
            <w:r w:rsidRPr="005F0351">
              <w:rPr>
                <w:spacing w:val="-11"/>
                <w:sz w:val="20"/>
              </w:rPr>
              <w:t xml:space="preserve"> </w:t>
            </w:r>
            <w:r w:rsidRPr="005F0351">
              <w:rPr>
                <w:sz w:val="20"/>
              </w:rPr>
              <w:t>de</w:t>
            </w:r>
            <w:r w:rsidRPr="005F0351">
              <w:rPr>
                <w:spacing w:val="-11"/>
                <w:sz w:val="20"/>
              </w:rPr>
              <w:t xml:space="preserve"> </w:t>
            </w:r>
            <w:r w:rsidRPr="005F0351">
              <w:rPr>
                <w:sz w:val="20"/>
              </w:rPr>
              <w:t>angajament</w:t>
            </w:r>
            <w:r w:rsidRPr="005F0351">
              <w:rPr>
                <w:spacing w:val="-11"/>
                <w:sz w:val="20"/>
              </w:rPr>
              <w:t xml:space="preserve"> </w:t>
            </w:r>
            <w:r w:rsidRPr="005F0351">
              <w:rPr>
                <w:sz w:val="20"/>
              </w:rPr>
              <w:t>a</w:t>
            </w:r>
            <w:r w:rsidRPr="005F0351">
              <w:rPr>
                <w:spacing w:val="-9"/>
                <w:sz w:val="20"/>
              </w:rPr>
              <w:t xml:space="preserve"> </w:t>
            </w:r>
            <w:r w:rsidRPr="005F0351">
              <w:rPr>
                <w:sz w:val="20"/>
              </w:rPr>
              <w:t>fost</w:t>
            </w:r>
            <w:r w:rsidRPr="005F0351">
              <w:rPr>
                <w:spacing w:val="-12"/>
                <w:sz w:val="20"/>
              </w:rPr>
              <w:t xml:space="preserve"> </w:t>
            </w:r>
            <w:r w:rsidRPr="005F0351">
              <w:rPr>
                <w:sz w:val="20"/>
              </w:rPr>
              <w:t>încărcată</w:t>
            </w:r>
            <w:r w:rsidRPr="005F0351">
              <w:rPr>
                <w:spacing w:val="-10"/>
                <w:sz w:val="20"/>
              </w:rPr>
              <w:t xml:space="preserve"> </w:t>
            </w:r>
            <w:r w:rsidRPr="005F0351">
              <w:rPr>
                <w:sz w:val="20"/>
              </w:rPr>
              <w:t>în</w:t>
            </w:r>
            <w:r w:rsidRPr="005F0351">
              <w:rPr>
                <w:spacing w:val="-11"/>
                <w:sz w:val="20"/>
              </w:rPr>
              <w:t xml:space="preserve"> </w:t>
            </w:r>
            <w:r w:rsidR="00F93B1C" w:rsidRPr="005F0351">
              <w:rPr>
                <w:spacing w:val="-11"/>
                <w:sz w:val="20"/>
              </w:rPr>
              <w:t xml:space="preserve">platforma electronică </w:t>
            </w:r>
            <w:r w:rsidRPr="005F0351">
              <w:rPr>
                <w:sz w:val="20"/>
              </w:rPr>
              <w:t>și</w:t>
            </w:r>
            <w:r w:rsidRPr="005F0351">
              <w:rPr>
                <w:spacing w:val="-10"/>
                <w:sz w:val="20"/>
              </w:rPr>
              <w:t xml:space="preserve"> </w:t>
            </w:r>
            <w:r w:rsidRPr="005F0351">
              <w:rPr>
                <w:sz w:val="20"/>
              </w:rPr>
              <w:t>completată,</w:t>
            </w:r>
            <w:r w:rsidRPr="005F0351">
              <w:rPr>
                <w:spacing w:val="-11"/>
                <w:sz w:val="20"/>
              </w:rPr>
              <w:t xml:space="preserve"> </w:t>
            </w:r>
            <w:r w:rsidRPr="005F0351">
              <w:rPr>
                <w:sz w:val="20"/>
              </w:rPr>
              <w:t>datată,</w:t>
            </w:r>
            <w:r w:rsidRPr="005F0351">
              <w:rPr>
                <w:spacing w:val="-11"/>
                <w:sz w:val="20"/>
              </w:rPr>
              <w:t xml:space="preserve"> </w:t>
            </w:r>
            <w:r w:rsidRPr="005F0351">
              <w:rPr>
                <w:sz w:val="20"/>
              </w:rPr>
              <w:t>ş</w:t>
            </w:r>
            <w:r w:rsidR="00687704" w:rsidRPr="005F0351">
              <w:rPr>
                <w:sz w:val="20"/>
              </w:rPr>
              <w:t>i</w:t>
            </w:r>
            <w:r w:rsidRPr="005F0351">
              <w:rPr>
                <w:spacing w:val="-8"/>
                <w:sz w:val="20"/>
              </w:rPr>
              <w:t xml:space="preserve"> </w:t>
            </w:r>
            <w:r w:rsidRPr="005F0351">
              <w:rPr>
                <w:sz w:val="20"/>
              </w:rPr>
              <w:t>semnată</w:t>
            </w:r>
            <w:r w:rsidR="00AF65A3" w:rsidRPr="005F0351">
              <w:rPr>
                <w:sz w:val="20"/>
              </w:rPr>
              <w:t xml:space="preserve"> </w:t>
            </w:r>
            <w:r w:rsidRPr="005F0351">
              <w:rPr>
                <w:spacing w:val="-47"/>
                <w:sz w:val="20"/>
              </w:rPr>
              <w:t xml:space="preserve"> </w:t>
            </w:r>
            <w:r w:rsidRPr="005F0351">
              <w:rPr>
                <w:sz w:val="20"/>
              </w:rPr>
              <w:t>şi</w:t>
            </w:r>
            <w:r w:rsidRPr="005F0351">
              <w:rPr>
                <w:spacing w:val="-2"/>
                <w:sz w:val="20"/>
              </w:rPr>
              <w:t xml:space="preserve"> </w:t>
            </w:r>
            <w:r w:rsidRPr="005F0351">
              <w:rPr>
                <w:sz w:val="20"/>
              </w:rPr>
              <w:t>cu</w:t>
            </w:r>
            <w:r w:rsidRPr="005F0351">
              <w:rPr>
                <w:spacing w:val="1"/>
                <w:sz w:val="20"/>
              </w:rPr>
              <w:t xml:space="preserve"> </w:t>
            </w:r>
            <w:r w:rsidRPr="005F0351">
              <w:rPr>
                <w:sz w:val="20"/>
              </w:rPr>
              <w:t>numele complet</w:t>
            </w:r>
            <w:r w:rsidRPr="005F0351">
              <w:rPr>
                <w:spacing w:val="-1"/>
                <w:sz w:val="20"/>
              </w:rPr>
              <w:t xml:space="preserve"> </w:t>
            </w:r>
            <w:r w:rsidRPr="005F0351">
              <w:rPr>
                <w:sz w:val="20"/>
              </w:rPr>
              <w:t>al</w:t>
            </w:r>
            <w:r w:rsidRPr="005F0351">
              <w:rPr>
                <w:spacing w:val="-1"/>
                <w:sz w:val="20"/>
              </w:rPr>
              <w:t xml:space="preserve"> </w:t>
            </w:r>
            <w:r w:rsidRPr="005F0351">
              <w:rPr>
                <w:sz w:val="20"/>
              </w:rPr>
              <w:t>persoanei semnatare?</w:t>
            </w:r>
          </w:p>
        </w:tc>
        <w:tc>
          <w:tcPr>
            <w:tcW w:w="992" w:type="dxa"/>
            <w:gridSpan w:val="2"/>
          </w:tcPr>
          <w:p w14:paraId="6AC48428" w14:textId="77777777" w:rsidR="008F127D" w:rsidRPr="005F0351" w:rsidRDefault="008F127D">
            <w:pPr>
              <w:pStyle w:val="TableParagraph"/>
              <w:rPr>
                <w:sz w:val="20"/>
              </w:rPr>
            </w:pPr>
          </w:p>
        </w:tc>
        <w:tc>
          <w:tcPr>
            <w:tcW w:w="850" w:type="dxa"/>
            <w:gridSpan w:val="2"/>
          </w:tcPr>
          <w:p w14:paraId="100EE8D9" w14:textId="77777777" w:rsidR="008F127D" w:rsidRPr="005F0351" w:rsidRDefault="008F127D">
            <w:pPr>
              <w:pStyle w:val="TableParagraph"/>
              <w:rPr>
                <w:sz w:val="20"/>
              </w:rPr>
            </w:pPr>
          </w:p>
        </w:tc>
      </w:tr>
      <w:tr w:rsidR="008F127D" w:rsidRPr="005F0351" w14:paraId="57A5F184" w14:textId="77777777" w:rsidTr="00183C58">
        <w:trPr>
          <w:trHeight w:val="437"/>
        </w:trPr>
        <w:tc>
          <w:tcPr>
            <w:tcW w:w="8841" w:type="dxa"/>
            <w:gridSpan w:val="3"/>
          </w:tcPr>
          <w:p w14:paraId="1FE0AB20" w14:textId="69CD2B42" w:rsidR="008F127D" w:rsidRPr="005F0351" w:rsidRDefault="00CD576B" w:rsidP="00B2343C">
            <w:pPr>
              <w:pStyle w:val="TableParagraph"/>
              <w:numPr>
                <w:ilvl w:val="0"/>
                <w:numId w:val="9"/>
              </w:numPr>
              <w:tabs>
                <w:tab w:val="left" w:pos="828"/>
              </w:tabs>
              <w:spacing w:line="237" w:lineRule="auto"/>
              <w:ind w:right="100"/>
              <w:jc w:val="both"/>
              <w:rPr>
                <w:sz w:val="20"/>
              </w:rPr>
            </w:pPr>
            <w:r w:rsidRPr="005F0351">
              <w:rPr>
                <w:sz w:val="20"/>
              </w:rPr>
              <w:t>Declarațiile</w:t>
            </w:r>
            <w:r w:rsidRPr="005F0351">
              <w:rPr>
                <w:spacing w:val="27"/>
                <w:sz w:val="20"/>
              </w:rPr>
              <w:t xml:space="preserve"> </w:t>
            </w:r>
            <w:r w:rsidRPr="005F0351">
              <w:rPr>
                <w:sz w:val="20"/>
              </w:rPr>
              <w:t>privind</w:t>
            </w:r>
            <w:r w:rsidRPr="005F0351">
              <w:rPr>
                <w:spacing w:val="28"/>
                <w:sz w:val="20"/>
              </w:rPr>
              <w:t xml:space="preserve"> </w:t>
            </w:r>
            <w:r w:rsidRPr="005F0351">
              <w:rPr>
                <w:sz w:val="20"/>
              </w:rPr>
              <w:t>conflictul</w:t>
            </w:r>
            <w:r w:rsidRPr="005F0351">
              <w:rPr>
                <w:spacing w:val="29"/>
                <w:sz w:val="20"/>
              </w:rPr>
              <w:t xml:space="preserve"> </w:t>
            </w:r>
            <w:r w:rsidRPr="005F0351">
              <w:rPr>
                <w:sz w:val="20"/>
              </w:rPr>
              <w:t>de</w:t>
            </w:r>
            <w:r w:rsidRPr="005F0351">
              <w:rPr>
                <w:spacing w:val="27"/>
                <w:sz w:val="20"/>
              </w:rPr>
              <w:t xml:space="preserve"> </w:t>
            </w:r>
            <w:r w:rsidRPr="005F0351">
              <w:rPr>
                <w:sz w:val="20"/>
              </w:rPr>
              <w:t>interese</w:t>
            </w:r>
            <w:r w:rsidRPr="005F0351">
              <w:rPr>
                <w:spacing w:val="29"/>
                <w:sz w:val="20"/>
              </w:rPr>
              <w:t xml:space="preserve"> </w:t>
            </w:r>
            <w:r w:rsidRPr="005F0351">
              <w:rPr>
                <w:sz w:val="20"/>
              </w:rPr>
              <w:t>au</w:t>
            </w:r>
            <w:r w:rsidRPr="005F0351">
              <w:rPr>
                <w:spacing w:val="27"/>
                <w:sz w:val="20"/>
              </w:rPr>
              <w:t xml:space="preserve"> </w:t>
            </w:r>
            <w:r w:rsidRPr="005F0351">
              <w:rPr>
                <w:sz w:val="20"/>
              </w:rPr>
              <w:t>fost</w:t>
            </w:r>
            <w:r w:rsidRPr="005F0351">
              <w:rPr>
                <w:spacing w:val="29"/>
                <w:sz w:val="20"/>
              </w:rPr>
              <w:t xml:space="preserve"> </w:t>
            </w:r>
            <w:r w:rsidRPr="005F0351">
              <w:rPr>
                <w:sz w:val="20"/>
              </w:rPr>
              <w:t>încărcate</w:t>
            </w:r>
            <w:r w:rsidRPr="005F0351">
              <w:rPr>
                <w:spacing w:val="27"/>
                <w:sz w:val="20"/>
              </w:rPr>
              <w:t xml:space="preserve"> </w:t>
            </w:r>
            <w:r w:rsidRPr="005F0351">
              <w:rPr>
                <w:sz w:val="20"/>
              </w:rPr>
              <w:t xml:space="preserve">în </w:t>
            </w:r>
            <w:r w:rsidR="00F93B1C" w:rsidRPr="005F0351">
              <w:rPr>
                <w:sz w:val="20"/>
              </w:rPr>
              <w:t xml:space="preserve">platforma electronică </w:t>
            </w:r>
            <w:r w:rsidRPr="005F0351">
              <w:rPr>
                <w:sz w:val="20"/>
              </w:rPr>
              <w:t>și</w:t>
            </w:r>
            <w:r w:rsidRPr="005F0351">
              <w:rPr>
                <w:spacing w:val="28"/>
                <w:sz w:val="20"/>
              </w:rPr>
              <w:t xml:space="preserve"> </w:t>
            </w:r>
            <w:r w:rsidRPr="005F0351">
              <w:rPr>
                <w:sz w:val="20"/>
              </w:rPr>
              <w:t>sunt</w:t>
            </w:r>
            <w:r w:rsidRPr="005F0351">
              <w:rPr>
                <w:spacing w:val="27"/>
                <w:sz w:val="20"/>
              </w:rPr>
              <w:t xml:space="preserve"> </w:t>
            </w:r>
            <w:r w:rsidRPr="005F0351">
              <w:rPr>
                <w:sz w:val="20"/>
              </w:rPr>
              <w:t>completate,</w:t>
            </w:r>
            <w:r w:rsidR="00DD6C54" w:rsidRPr="005F0351">
              <w:rPr>
                <w:sz w:val="20"/>
              </w:rPr>
              <w:t xml:space="preserve"> </w:t>
            </w:r>
            <w:r w:rsidRPr="005F0351">
              <w:rPr>
                <w:spacing w:val="-47"/>
                <w:sz w:val="20"/>
              </w:rPr>
              <w:t xml:space="preserve"> </w:t>
            </w:r>
            <w:r w:rsidRPr="005F0351">
              <w:rPr>
                <w:sz w:val="20"/>
              </w:rPr>
              <w:t>datate,</w:t>
            </w:r>
            <w:r w:rsidRPr="005F0351">
              <w:rPr>
                <w:spacing w:val="-1"/>
                <w:sz w:val="20"/>
              </w:rPr>
              <w:t xml:space="preserve"> </w:t>
            </w:r>
            <w:r w:rsidRPr="005F0351">
              <w:rPr>
                <w:sz w:val="20"/>
              </w:rPr>
              <w:t>semnate</w:t>
            </w:r>
            <w:r w:rsidRPr="005F0351">
              <w:rPr>
                <w:spacing w:val="1"/>
                <w:sz w:val="20"/>
              </w:rPr>
              <w:t xml:space="preserve"> </w:t>
            </w:r>
            <w:r w:rsidRPr="005F0351">
              <w:rPr>
                <w:sz w:val="20"/>
              </w:rPr>
              <w:t>şi</w:t>
            </w:r>
            <w:r w:rsidRPr="005F0351">
              <w:rPr>
                <w:spacing w:val="1"/>
                <w:sz w:val="20"/>
              </w:rPr>
              <w:t xml:space="preserve"> </w:t>
            </w:r>
            <w:r w:rsidRPr="005F0351">
              <w:rPr>
                <w:sz w:val="20"/>
              </w:rPr>
              <w:t>cu</w:t>
            </w:r>
            <w:r w:rsidRPr="005F0351">
              <w:rPr>
                <w:spacing w:val="-1"/>
                <w:sz w:val="20"/>
              </w:rPr>
              <w:t xml:space="preserve"> </w:t>
            </w:r>
            <w:r w:rsidRPr="005F0351">
              <w:rPr>
                <w:sz w:val="20"/>
              </w:rPr>
              <w:t>numele</w:t>
            </w:r>
            <w:r w:rsidRPr="005F0351">
              <w:rPr>
                <w:spacing w:val="-1"/>
                <w:sz w:val="20"/>
              </w:rPr>
              <w:t xml:space="preserve"> </w:t>
            </w:r>
            <w:r w:rsidRPr="005F0351">
              <w:rPr>
                <w:sz w:val="20"/>
              </w:rPr>
              <w:t>complet</w:t>
            </w:r>
            <w:r w:rsidRPr="005F0351">
              <w:rPr>
                <w:spacing w:val="-1"/>
                <w:sz w:val="20"/>
              </w:rPr>
              <w:t xml:space="preserve"> </w:t>
            </w:r>
            <w:r w:rsidRPr="005F0351">
              <w:rPr>
                <w:sz w:val="20"/>
              </w:rPr>
              <w:t>al persoanelor semnatare?</w:t>
            </w:r>
          </w:p>
        </w:tc>
        <w:tc>
          <w:tcPr>
            <w:tcW w:w="992" w:type="dxa"/>
            <w:gridSpan w:val="2"/>
          </w:tcPr>
          <w:p w14:paraId="0911B123" w14:textId="77777777" w:rsidR="008F127D" w:rsidRPr="005F0351" w:rsidRDefault="008F127D">
            <w:pPr>
              <w:pStyle w:val="TableParagraph"/>
              <w:rPr>
                <w:sz w:val="20"/>
              </w:rPr>
            </w:pPr>
          </w:p>
        </w:tc>
        <w:tc>
          <w:tcPr>
            <w:tcW w:w="850" w:type="dxa"/>
            <w:gridSpan w:val="2"/>
          </w:tcPr>
          <w:p w14:paraId="06C53C46" w14:textId="77777777" w:rsidR="008F127D" w:rsidRPr="005F0351" w:rsidRDefault="008F127D">
            <w:pPr>
              <w:pStyle w:val="TableParagraph"/>
              <w:rPr>
                <w:sz w:val="20"/>
              </w:rPr>
            </w:pPr>
          </w:p>
        </w:tc>
      </w:tr>
      <w:tr w:rsidR="00BB7C3D" w:rsidRPr="005F0351" w14:paraId="2C9C75BD" w14:textId="77777777" w:rsidTr="00183C58">
        <w:trPr>
          <w:trHeight w:val="515"/>
        </w:trPr>
        <w:tc>
          <w:tcPr>
            <w:tcW w:w="8841" w:type="dxa"/>
            <w:gridSpan w:val="3"/>
          </w:tcPr>
          <w:p w14:paraId="2E83E6BC" w14:textId="7F016D39" w:rsidR="00BB7C3D" w:rsidRPr="005F0351" w:rsidRDefault="002D3E77" w:rsidP="00B2343C">
            <w:pPr>
              <w:pStyle w:val="TableParagraph"/>
              <w:numPr>
                <w:ilvl w:val="0"/>
                <w:numId w:val="9"/>
              </w:numPr>
              <w:tabs>
                <w:tab w:val="left" w:pos="532"/>
              </w:tabs>
              <w:spacing w:line="237" w:lineRule="auto"/>
              <w:ind w:right="100"/>
              <w:jc w:val="both"/>
              <w:rPr>
                <w:sz w:val="20"/>
              </w:rPr>
            </w:pPr>
            <w:r w:rsidRPr="005F0351">
              <w:rPr>
                <w:sz w:val="20"/>
              </w:rPr>
              <w:t xml:space="preserve">   </w:t>
            </w:r>
            <w:r w:rsidR="00BB7C3D" w:rsidRPr="005F0351">
              <w:rPr>
                <w:sz w:val="20"/>
              </w:rPr>
              <w:t>Declarația privind conformitatea cu ajutorul de stat</w:t>
            </w:r>
            <w:r w:rsidR="00BB7C3D" w:rsidRPr="005F0351">
              <w:rPr>
                <w:spacing w:val="-11"/>
                <w:sz w:val="20"/>
              </w:rPr>
              <w:t xml:space="preserve"> </w:t>
            </w:r>
            <w:r w:rsidR="00BB7C3D" w:rsidRPr="005F0351">
              <w:rPr>
                <w:sz w:val="20"/>
              </w:rPr>
              <w:t>a</w:t>
            </w:r>
            <w:r w:rsidR="00BB7C3D" w:rsidRPr="005F0351">
              <w:rPr>
                <w:spacing w:val="-9"/>
                <w:sz w:val="20"/>
              </w:rPr>
              <w:t xml:space="preserve"> </w:t>
            </w:r>
            <w:r w:rsidR="00BB7C3D" w:rsidRPr="005F0351">
              <w:rPr>
                <w:sz w:val="20"/>
              </w:rPr>
              <w:t>fost</w:t>
            </w:r>
            <w:r w:rsidR="00BB7C3D" w:rsidRPr="005F0351">
              <w:rPr>
                <w:spacing w:val="-12"/>
                <w:sz w:val="20"/>
              </w:rPr>
              <w:t xml:space="preserve"> </w:t>
            </w:r>
            <w:r w:rsidR="00BB7C3D" w:rsidRPr="005F0351">
              <w:rPr>
                <w:sz w:val="20"/>
              </w:rPr>
              <w:t>încărcată</w:t>
            </w:r>
            <w:r w:rsidR="00BB7C3D" w:rsidRPr="005F0351">
              <w:rPr>
                <w:spacing w:val="-10"/>
                <w:sz w:val="20"/>
              </w:rPr>
              <w:t xml:space="preserve"> </w:t>
            </w:r>
            <w:r w:rsidR="00BB7C3D" w:rsidRPr="005F0351">
              <w:rPr>
                <w:sz w:val="20"/>
              </w:rPr>
              <w:t>în</w:t>
            </w:r>
            <w:r w:rsidR="00BB7C3D" w:rsidRPr="005F0351">
              <w:rPr>
                <w:spacing w:val="-11"/>
                <w:sz w:val="20"/>
              </w:rPr>
              <w:t xml:space="preserve"> platforma electronică </w:t>
            </w:r>
            <w:r w:rsidR="00BB7C3D" w:rsidRPr="005F0351">
              <w:rPr>
                <w:sz w:val="20"/>
              </w:rPr>
              <w:t>și</w:t>
            </w:r>
            <w:r w:rsidR="00BB7C3D" w:rsidRPr="005F0351">
              <w:rPr>
                <w:spacing w:val="-10"/>
                <w:sz w:val="20"/>
              </w:rPr>
              <w:t xml:space="preserve"> </w:t>
            </w:r>
            <w:r w:rsidR="00BB7C3D" w:rsidRPr="005F0351">
              <w:rPr>
                <w:sz w:val="20"/>
              </w:rPr>
              <w:t>completată,</w:t>
            </w:r>
            <w:r w:rsidR="00BB7C3D" w:rsidRPr="005F0351">
              <w:rPr>
                <w:spacing w:val="-11"/>
                <w:sz w:val="20"/>
              </w:rPr>
              <w:t xml:space="preserve"> </w:t>
            </w:r>
            <w:r w:rsidR="00BB7C3D" w:rsidRPr="005F0351">
              <w:rPr>
                <w:sz w:val="20"/>
              </w:rPr>
              <w:t>datată,</w:t>
            </w:r>
            <w:r w:rsidR="00BB7C3D" w:rsidRPr="005F0351">
              <w:rPr>
                <w:spacing w:val="-11"/>
                <w:sz w:val="20"/>
              </w:rPr>
              <w:t xml:space="preserve"> </w:t>
            </w:r>
            <w:r w:rsidR="00BB7C3D" w:rsidRPr="005F0351">
              <w:rPr>
                <w:sz w:val="20"/>
              </w:rPr>
              <w:t>şi</w:t>
            </w:r>
            <w:r w:rsidR="00BB7C3D" w:rsidRPr="005F0351">
              <w:rPr>
                <w:spacing w:val="-8"/>
                <w:sz w:val="20"/>
              </w:rPr>
              <w:t xml:space="preserve"> </w:t>
            </w:r>
            <w:r w:rsidR="00BB7C3D" w:rsidRPr="005F0351">
              <w:rPr>
                <w:sz w:val="20"/>
              </w:rPr>
              <w:t xml:space="preserve">semnată </w:t>
            </w:r>
            <w:r w:rsidR="00BB7C3D" w:rsidRPr="005F0351">
              <w:rPr>
                <w:spacing w:val="-47"/>
                <w:sz w:val="20"/>
              </w:rPr>
              <w:t xml:space="preserve"> </w:t>
            </w:r>
            <w:r w:rsidR="00BB7C3D" w:rsidRPr="005F0351">
              <w:rPr>
                <w:sz w:val="20"/>
              </w:rPr>
              <w:t>şi</w:t>
            </w:r>
            <w:r w:rsidR="00BB7C3D" w:rsidRPr="005F0351">
              <w:rPr>
                <w:spacing w:val="-2"/>
                <w:sz w:val="20"/>
              </w:rPr>
              <w:t xml:space="preserve"> </w:t>
            </w:r>
            <w:r w:rsidR="00BB7C3D" w:rsidRPr="005F0351">
              <w:rPr>
                <w:sz w:val="20"/>
              </w:rPr>
              <w:t>cu</w:t>
            </w:r>
            <w:r w:rsidR="00BB7C3D" w:rsidRPr="005F0351">
              <w:rPr>
                <w:spacing w:val="1"/>
                <w:sz w:val="20"/>
              </w:rPr>
              <w:t xml:space="preserve"> </w:t>
            </w:r>
            <w:r w:rsidR="00BB7C3D" w:rsidRPr="005F0351">
              <w:rPr>
                <w:sz w:val="20"/>
              </w:rPr>
              <w:t>numele complet</w:t>
            </w:r>
            <w:r w:rsidR="00BB7C3D" w:rsidRPr="005F0351">
              <w:rPr>
                <w:spacing w:val="-1"/>
                <w:sz w:val="20"/>
              </w:rPr>
              <w:t xml:space="preserve"> </w:t>
            </w:r>
            <w:r w:rsidR="00BB7C3D" w:rsidRPr="005F0351">
              <w:rPr>
                <w:sz w:val="20"/>
              </w:rPr>
              <w:t>al</w:t>
            </w:r>
            <w:r w:rsidR="00BB7C3D" w:rsidRPr="005F0351">
              <w:rPr>
                <w:spacing w:val="-1"/>
                <w:sz w:val="20"/>
              </w:rPr>
              <w:t xml:space="preserve"> </w:t>
            </w:r>
            <w:r w:rsidR="00BB7C3D" w:rsidRPr="005F0351">
              <w:rPr>
                <w:sz w:val="20"/>
              </w:rPr>
              <w:t>persoanei semnatare?</w:t>
            </w:r>
          </w:p>
        </w:tc>
        <w:tc>
          <w:tcPr>
            <w:tcW w:w="992" w:type="dxa"/>
            <w:gridSpan w:val="2"/>
          </w:tcPr>
          <w:p w14:paraId="1537836E" w14:textId="77777777" w:rsidR="00BB7C3D" w:rsidRPr="005F0351" w:rsidRDefault="00BB7C3D">
            <w:pPr>
              <w:pStyle w:val="TableParagraph"/>
              <w:rPr>
                <w:sz w:val="20"/>
              </w:rPr>
            </w:pPr>
          </w:p>
        </w:tc>
        <w:tc>
          <w:tcPr>
            <w:tcW w:w="850" w:type="dxa"/>
            <w:gridSpan w:val="2"/>
          </w:tcPr>
          <w:p w14:paraId="0DB9D13B" w14:textId="77777777" w:rsidR="00BB7C3D" w:rsidRPr="005F0351" w:rsidRDefault="00BB7C3D">
            <w:pPr>
              <w:pStyle w:val="TableParagraph"/>
              <w:rPr>
                <w:sz w:val="20"/>
              </w:rPr>
            </w:pPr>
          </w:p>
        </w:tc>
      </w:tr>
      <w:tr w:rsidR="00041806" w:rsidRPr="005F0351" w14:paraId="0EA4B73D" w14:textId="77777777" w:rsidTr="00183C58">
        <w:trPr>
          <w:trHeight w:val="437"/>
        </w:trPr>
        <w:tc>
          <w:tcPr>
            <w:tcW w:w="8841" w:type="dxa"/>
            <w:gridSpan w:val="3"/>
          </w:tcPr>
          <w:p w14:paraId="09823394" w14:textId="114AB3E7" w:rsidR="005D76B6" w:rsidRPr="005F0351" w:rsidRDefault="002D3E77" w:rsidP="00B2343C">
            <w:pPr>
              <w:pStyle w:val="TableParagraph"/>
              <w:numPr>
                <w:ilvl w:val="0"/>
                <w:numId w:val="9"/>
              </w:numPr>
              <w:tabs>
                <w:tab w:val="left" w:pos="532"/>
              </w:tabs>
              <w:spacing w:line="237" w:lineRule="auto"/>
              <w:ind w:right="100"/>
              <w:jc w:val="both"/>
              <w:rPr>
                <w:sz w:val="20"/>
              </w:rPr>
            </w:pPr>
            <w:r w:rsidRPr="005F0351">
              <w:rPr>
                <w:sz w:val="20"/>
              </w:rPr>
              <w:t xml:space="preserve">   </w:t>
            </w:r>
            <w:r w:rsidR="00041806" w:rsidRPr="005F0351">
              <w:rPr>
                <w:sz w:val="20"/>
              </w:rPr>
              <w:t>Declarați</w:t>
            </w:r>
            <w:r w:rsidR="00E84127" w:rsidRPr="005F0351">
              <w:rPr>
                <w:sz w:val="20"/>
              </w:rPr>
              <w:t>a</w:t>
            </w:r>
            <w:r w:rsidR="00041806" w:rsidRPr="005F0351">
              <w:rPr>
                <w:sz w:val="20"/>
              </w:rPr>
              <w:t xml:space="preserve"> privind tipul întreprinderii</w:t>
            </w:r>
            <w:r w:rsidR="005D76B6" w:rsidRPr="005F0351">
              <w:rPr>
                <w:sz w:val="20"/>
              </w:rPr>
              <w:t xml:space="preserve"> a</w:t>
            </w:r>
            <w:r w:rsidR="005D76B6" w:rsidRPr="005F0351">
              <w:rPr>
                <w:spacing w:val="-9"/>
                <w:sz w:val="20"/>
              </w:rPr>
              <w:t xml:space="preserve"> </w:t>
            </w:r>
            <w:r w:rsidR="005D76B6" w:rsidRPr="005F0351">
              <w:rPr>
                <w:sz w:val="20"/>
              </w:rPr>
              <w:t>fost</w:t>
            </w:r>
            <w:r w:rsidR="005D76B6" w:rsidRPr="005F0351">
              <w:rPr>
                <w:spacing w:val="-12"/>
                <w:sz w:val="20"/>
              </w:rPr>
              <w:t xml:space="preserve"> </w:t>
            </w:r>
            <w:r w:rsidR="005D76B6" w:rsidRPr="005F0351">
              <w:rPr>
                <w:sz w:val="20"/>
              </w:rPr>
              <w:t>încărcată</w:t>
            </w:r>
            <w:r w:rsidR="005D76B6" w:rsidRPr="005F0351">
              <w:rPr>
                <w:spacing w:val="-10"/>
                <w:sz w:val="20"/>
              </w:rPr>
              <w:t xml:space="preserve"> </w:t>
            </w:r>
            <w:r w:rsidR="005D76B6" w:rsidRPr="005F0351">
              <w:rPr>
                <w:sz w:val="20"/>
              </w:rPr>
              <w:t>în</w:t>
            </w:r>
            <w:r w:rsidR="005D76B6" w:rsidRPr="005F0351">
              <w:rPr>
                <w:spacing w:val="-11"/>
                <w:sz w:val="20"/>
              </w:rPr>
              <w:t xml:space="preserve"> platforma electronică </w:t>
            </w:r>
            <w:r w:rsidR="005D76B6" w:rsidRPr="005F0351">
              <w:rPr>
                <w:sz w:val="20"/>
              </w:rPr>
              <w:t>și</w:t>
            </w:r>
            <w:r w:rsidR="005D76B6" w:rsidRPr="005F0351">
              <w:rPr>
                <w:spacing w:val="-10"/>
                <w:sz w:val="20"/>
              </w:rPr>
              <w:t xml:space="preserve"> </w:t>
            </w:r>
            <w:r w:rsidR="005D76B6" w:rsidRPr="005F0351">
              <w:rPr>
                <w:sz w:val="20"/>
              </w:rPr>
              <w:t>completată,</w:t>
            </w:r>
            <w:r w:rsidR="005D76B6" w:rsidRPr="005F0351">
              <w:rPr>
                <w:spacing w:val="-11"/>
                <w:sz w:val="20"/>
              </w:rPr>
              <w:t xml:space="preserve"> </w:t>
            </w:r>
            <w:r w:rsidR="005D76B6" w:rsidRPr="005F0351">
              <w:rPr>
                <w:sz w:val="20"/>
              </w:rPr>
              <w:t>datată,</w:t>
            </w:r>
            <w:r w:rsidR="005D76B6" w:rsidRPr="005F0351">
              <w:rPr>
                <w:spacing w:val="-11"/>
                <w:sz w:val="20"/>
              </w:rPr>
              <w:t xml:space="preserve"> </w:t>
            </w:r>
            <w:r w:rsidR="005D76B6" w:rsidRPr="005F0351">
              <w:rPr>
                <w:sz w:val="20"/>
              </w:rPr>
              <w:t>şi</w:t>
            </w:r>
            <w:r w:rsidR="005D76B6" w:rsidRPr="005F0351">
              <w:rPr>
                <w:spacing w:val="-8"/>
                <w:sz w:val="20"/>
              </w:rPr>
              <w:t xml:space="preserve"> </w:t>
            </w:r>
            <w:r w:rsidR="005D76B6" w:rsidRPr="005F0351">
              <w:rPr>
                <w:sz w:val="20"/>
              </w:rPr>
              <w:t xml:space="preserve">semnată </w:t>
            </w:r>
            <w:r w:rsidR="005D76B6" w:rsidRPr="005F0351">
              <w:rPr>
                <w:spacing w:val="-47"/>
                <w:sz w:val="20"/>
              </w:rPr>
              <w:t xml:space="preserve"> </w:t>
            </w:r>
            <w:r w:rsidR="005D76B6" w:rsidRPr="005F0351">
              <w:rPr>
                <w:sz w:val="20"/>
              </w:rPr>
              <w:t>şi</w:t>
            </w:r>
            <w:r w:rsidR="005D76B6" w:rsidRPr="005F0351">
              <w:rPr>
                <w:spacing w:val="-2"/>
                <w:sz w:val="20"/>
              </w:rPr>
              <w:t xml:space="preserve"> </w:t>
            </w:r>
            <w:r w:rsidR="005D76B6" w:rsidRPr="005F0351">
              <w:rPr>
                <w:sz w:val="20"/>
              </w:rPr>
              <w:t>cu</w:t>
            </w:r>
            <w:r w:rsidR="005D76B6" w:rsidRPr="005F0351">
              <w:rPr>
                <w:spacing w:val="1"/>
                <w:sz w:val="20"/>
              </w:rPr>
              <w:t xml:space="preserve"> </w:t>
            </w:r>
            <w:r w:rsidR="005D76B6" w:rsidRPr="005F0351">
              <w:rPr>
                <w:sz w:val="20"/>
              </w:rPr>
              <w:t>numele complet</w:t>
            </w:r>
            <w:r w:rsidR="005D76B6" w:rsidRPr="005F0351">
              <w:rPr>
                <w:spacing w:val="-1"/>
                <w:sz w:val="20"/>
              </w:rPr>
              <w:t xml:space="preserve"> </w:t>
            </w:r>
            <w:r w:rsidR="005D76B6" w:rsidRPr="005F0351">
              <w:rPr>
                <w:sz w:val="20"/>
              </w:rPr>
              <w:t>al</w:t>
            </w:r>
            <w:r w:rsidR="005D76B6" w:rsidRPr="005F0351">
              <w:rPr>
                <w:spacing w:val="-1"/>
                <w:sz w:val="20"/>
              </w:rPr>
              <w:t xml:space="preserve"> </w:t>
            </w:r>
            <w:r w:rsidR="005D76B6" w:rsidRPr="005F0351">
              <w:rPr>
                <w:sz w:val="20"/>
              </w:rPr>
              <w:t xml:space="preserve">persoanei semnatare? </w:t>
            </w:r>
          </w:p>
        </w:tc>
        <w:tc>
          <w:tcPr>
            <w:tcW w:w="992" w:type="dxa"/>
            <w:gridSpan w:val="2"/>
          </w:tcPr>
          <w:p w14:paraId="63015AC1" w14:textId="77777777" w:rsidR="00041806" w:rsidRPr="005F0351" w:rsidRDefault="00041806">
            <w:pPr>
              <w:pStyle w:val="TableParagraph"/>
              <w:rPr>
                <w:sz w:val="20"/>
              </w:rPr>
            </w:pPr>
          </w:p>
        </w:tc>
        <w:tc>
          <w:tcPr>
            <w:tcW w:w="850" w:type="dxa"/>
            <w:gridSpan w:val="2"/>
          </w:tcPr>
          <w:p w14:paraId="46037B79" w14:textId="77777777" w:rsidR="00041806" w:rsidRPr="005F0351" w:rsidRDefault="00041806">
            <w:pPr>
              <w:pStyle w:val="TableParagraph"/>
              <w:rPr>
                <w:sz w:val="20"/>
              </w:rPr>
            </w:pPr>
          </w:p>
        </w:tc>
      </w:tr>
      <w:tr w:rsidR="00697178" w:rsidRPr="005F0351" w14:paraId="2F016AA5" w14:textId="77777777" w:rsidTr="00183C58">
        <w:trPr>
          <w:trHeight w:val="400"/>
        </w:trPr>
        <w:tc>
          <w:tcPr>
            <w:tcW w:w="8841" w:type="dxa"/>
            <w:gridSpan w:val="3"/>
          </w:tcPr>
          <w:p w14:paraId="68568553" w14:textId="1517B8F1" w:rsidR="00697178" w:rsidRPr="005F0351" w:rsidRDefault="00697178" w:rsidP="00B2343C">
            <w:pPr>
              <w:pStyle w:val="TableParagraph"/>
              <w:numPr>
                <w:ilvl w:val="0"/>
                <w:numId w:val="9"/>
              </w:numPr>
              <w:tabs>
                <w:tab w:val="left" w:pos="957"/>
              </w:tabs>
              <w:spacing w:line="237" w:lineRule="auto"/>
              <w:ind w:right="100"/>
              <w:jc w:val="both"/>
              <w:rPr>
                <w:sz w:val="20"/>
              </w:rPr>
            </w:pPr>
            <w:r w:rsidRPr="005F0351">
              <w:rPr>
                <w:sz w:val="20"/>
              </w:rPr>
              <w:t xml:space="preserve">Declarația privind scopul </w:t>
            </w:r>
            <w:r w:rsidR="00474661" w:rsidRPr="005F0351">
              <w:rPr>
                <w:sz w:val="20"/>
              </w:rPr>
              <w:t>proiectului</w:t>
            </w:r>
            <w:r w:rsidRPr="005F0351">
              <w:rPr>
                <w:sz w:val="20"/>
              </w:rPr>
              <w:t xml:space="preserve"> a fost încărcată în platforma electronică și completată, datată, şi semnată  şi cu numele complet al persoanei semnatare?</w:t>
            </w:r>
          </w:p>
        </w:tc>
        <w:tc>
          <w:tcPr>
            <w:tcW w:w="992" w:type="dxa"/>
            <w:gridSpan w:val="2"/>
          </w:tcPr>
          <w:p w14:paraId="5A45ADF2" w14:textId="77777777" w:rsidR="00697178" w:rsidRPr="005F0351" w:rsidRDefault="00697178">
            <w:pPr>
              <w:pStyle w:val="TableParagraph"/>
              <w:rPr>
                <w:sz w:val="20"/>
              </w:rPr>
            </w:pPr>
          </w:p>
        </w:tc>
        <w:tc>
          <w:tcPr>
            <w:tcW w:w="850" w:type="dxa"/>
            <w:gridSpan w:val="2"/>
          </w:tcPr>
          <w:p w14:paraId="3E2F133A" w14:textId="77777777" w:rsidR="00697178" w:rsidRPr="005F0351" w:rsidRDefault="00697178">
            <w:pPr>
              <w:pStyle w:val="TableParagraph"/>
              <w:rPr>
                <w:sz w:val="20"/>
              </w:rPr>
            </w:pPr>
          </w:p>
        </w:tc>
      </w:tr>
      <w:tr w:rsidR="00B849E7" w:rsidRPr="005F0351" w14:paraId="5E63BB04" w14:textId="77777777" w:rsidTr="00183C58">
        <w:trPr>
          <w:trHeight w:val="492"/>
        </w:trPr>
        <w:tc>
          <w:tcPr>
            <w:tcW w:w="8841" w:type="dxa"/>
            <w:gridSpan w:val="3"/>
          </w:tcPr>
          <w:p w14:paraId="7CFED450" w14:textId="790D2F29" w:rsidR="00B849E7" w:rsidRPr="005F0351" w:rsidRDefault="00B849E7" w:rsidP="00B2343C">
            <w:pPr>
              <w:pStyle w:val="TableParagraph"/>
              <w:numPr>
                <w:ilvl w:val="0"/>
                <w:numId w:val="9"/>
              </w:numPr>
              <w:tabs>
                <w:tab w:val="left" w:pos="532"/>
              </w:tabs>
              <w:spacing w:line="237" w:lineRule="auto"/>
              <w:ind w:right="100"/>
              <w:jc w:val="both"/>
              <w:rPr>
                <w:sz w:val="20"/>
              </w:rPr>
            </w:pPr>
            <w:bookmarkStart w:id="2" w:name="_Hlk97549599"/>
            <w:r w:rsidRPr="005F0351">
              <w:rPr>
                <w:sz w:val="20"/>
              </w:rPr>
              <w:t>Declarație de consimțământ privind prelucrarea date</w:t>
            </w:r>
            <w:bookmarkEnd w:id="2"/>
            <w:r w:rsidRPr="005F0351">
              <w:rPr>
                <w:sz w:val="20"/>
              </w:rPr>
              <w:t>lor cu caracter personal a fost încărcată în platforma electronică și completată, datată şi semnată  şi cu numele complet al persoanei semnatare?</w:t>
            </w:r>
          </w:p>
        </w:tc>
        <w:tc>
          <w:tcPr>
            <w:tcW w:w="992" w:type="dxa"/>
            <w:gridSpan w:val="2"/>
          </w:tcPr>
          <w:p w14:paraId="57240F0D" w14:textId="77777777" w:rsidR="00B849E7" w:rsidRPr="005F0351" w:rsidRDefault="00B849E7">
            <w:pPr>
              <w:pStyle w:val="TableParagraph"/>
              <w:rPr>
                <w:sz w:val="20"/>
              </w:rPr>
            </w:pPr>
          </w:p>
        </w:tc>
        <w:tc>
          <w:tcPr>
            <w:tcW w:w="850" w:type="dxa"/>
            <w:gridSpan w:val="2"/>
          </w:tcPr>
          <w:p w14:paraId="1D6247A8" w14:textId="77777777" w:rsidR="00B849E7" w:rsidRPr="005F0351" w:rsidRDefault="00B849E7">
            <w:pPr>
              <w:pStyle w:val="TableParagraph"/>
              <w:rPr>
                <w:sz w:val="20"/>
              </w:rPr>
            </w:pPr>
          </w:p>
        </w:tc>
      </w:tr>
      <w:tr w:rsidR="00851251" w:rsidRPr="005F0351" w14:paraId="5821C146" w14:textId="77777777" w:rsidTr="00183C58">
        <w:trPr>
          <w:trHeight w:val="492"/>
        </w:trPr>
        <w:tc>
          <w:tcPr>
            <w:tcW w:w="8841" w:type="dxa"/>
            <w:gridSpan w:val="3"/>
          </w:tcPr>
          <w:p w14:paraId="7EAEAAE6" w14:textId="21B485B8" w:rsidR="00851251" w:rsidRPr="005F0351" w:rsidRDefault="00851251" w:rsidP="00B2343C">
            <w:pPr>
              <w:pStyle w:val="TableParagraph"/>
              <w:numPr>
                <w:ilvl w:val="0"/>
                <w:numId w:val="9"/>
              </w:numPr>
              <w:tabs>
                <w:tab w:val="left" w:pos="532"/>
              </w:tabs>
              <w:spacing w:line="237" w:lineRule="auto"/>
              <w:ind w:right="100"/>
              <w:jc w:val="both"/>
              <w:rPr>
                <w:sz w:val="20"/>
              </w:rPr>
            </w:pPr>
            <w:r w:rsidRPr="005F0351">
              <w:rPr>
                <w:sz w:val="20"/>
              </w:rPr>
              <w:t>Declarația cu privire la evitarea dublei finanțări a fost încărcată în platforma electronică și completată, datată şi semnată  şi cu numele complet al persoanei semnatare?</w:t>
            </w:r>
          </w:p>
        </w:tc>
        <w:tc>
          <w:tcPr>
            <w:tcW w:w="992" w:type="dxa"/>
            <w:gridSpan w:val="2"/>
          </w:tcPr>
          <w:p w14:paraId="0DDF2B39" w14:textId="77777777" w:rsidR="00851251" w:rsidRPr="005F0351" w:rsidRDefault="00851251">
            <w:pPr>
              <w:pStyle w:val="TableParagraph"/>
              <w:rPr>
                <w:sz w:val="20"/>
              </w:rPr>
            </w:pPr>
          </w:p>
        </w:tc>
        <w:tc>
          <w:tcPr>
            <w:tcW w:w="850" w:type="dxa"/>
            <w:gridSpan w:val="2"/>
          </w:tcPr>
          <w:p w14:paraId="4589F250" w14:textId="77777777" w:rsidR="00851251" w:rsidRPr="005F0351" w:rsidRDefault="00851251">
            <w:pPr>
              <w:pStyle w:val="TableParagraph"/>
              <w:rPr>
                <w:sz w:val="20"/>
              </w:rPr>
            </w:pPr>
          </w:p>
        </w:tc>
      </w:tr>
      <w:tr w:rsidR="00E83AA5" w:rsidRPr="005F0351" w14:paraId="59194004" w14:textId="77777777" w:rsidTr="00183C58">
        <w:trPr>
          <w:trHeight w:val="414"/>
        </w:trPr>
        <w:tc>
          <w:tcPr>
            <w:tcW w:w="8841" w:type="dxa"/>
            <w:gridSpan w:val="3"/>
          </w:tcPr>
          <w:p w14:paraId="142F359D" w14:textId="77777777" w:rsidR="00E83AA5" w:rsidRPr="005F0351" w:rsidRDefault="00E83AA5" w:rsidP="00E83AA5">
            <w:pPr>
              <w:pStyle w:val="TableParagraph"/>
              <w:ind w:left="107"/>
              <w:rPr>
                <w:b/>
                <w:sz w:val="20"/>
              </w:rPr>
            </w:pPr>
            <w:r w:rsidRPr="005F0351">
              <w:rPr>
                <w:b/>
                <w:sz w:val="20"/>
              </w:rPr>
              <w:t>Anexele privind</w:t>
            </w:r>
            <w:r w:rsidRPr="005F0351">
              <w:rPr>
                <w:b/>
                <w:spacing w:val="-2"/>
                <w:sz w:val="20"/>
              </w:rPr>
              <w:t xml:space="preserve"> </w:t>
            </w:r>
            <w:r w:rsidRPr="005F0351">
              <w:rPr>
                <w:b/>
                <w:sz w:val="20"/>
              </w:rPr>
              <w:t>documentele</w:t>
            </w:r>
            <w:r w:rsidRPr="005F0351">
              <w:rPr>
                <w:b/>
                <w:spacing w:val="-2"/>
                <w:sz w:val="20"/>
              </w:rPr>
              <w:t xml:space="preserve"> </w:t>
            </w:r>
            <w:r w:rsidRPr="005F0351">
              <w:rPr>
                <w:b/>
                <w:sz w:val="20"/>
              </w:rPr>
              <w:t>de</w:t>
            </w:r>
            <w:r w:rsidRPr="005F0351">
              <w:rPr>
                <w:b/>
                <w:spacing w:val="-2"/>
                <w:sz w:val="20"/>
              </w:rPr>
              <w:t xml:space="preserve"> </w:t>
            </w:r>
            <w:r w:rsidRPr="005F0351">
              <w:rPr>
                <w:b/>
                <w:sz w:val="20"/>
              </w:rPr>
              <w:t>identificare</w:t>
            </w:r>
            <w:r w:rsidRPr="005F0351">
              <w:rPr>
                <w:b/>
                <w:spacing w:val="-2"/>
                <w:sz w:val="20"/>
              </w:rPr>
              <w:t xml:space="preserve"> </w:t>
            </w:r>
            <w:r w:rsidRPr="005F0351">
              <w:rPr>
                <w:b/>
                <w:sz w:val="20"/>
              </w:rPr>
              <w:t>a</w:t>
            </w:r>
            <w:r w:rsidRPr="005F0351">
              <w:rPr>
                <w:b/>
                <w:spacing w:val="-1"/>
                <w:sz w:val="20"/>
              </w:rPr>
              <w:t xml:space="preserve"> </w:t>
            </w:r>
            <w:r w:rsidRPr="005F0351">
              <w:rPr>
                <w:b/>
                <w:sz w:val="20"/>
              </w:rPr>
              <w:t>solicitantului</w:t>
            </w:r>
          </w:p>
        </w:tc>
        <w:tc>
          <w:tcPr>
            <w:tcW w:w="992" w:type="dxa"/>
            <w:gridSpan w:val="2"/>
          </w:tcPr>
          <w:p w14:paraId="722887A6" w14:textId="71B45010" w:rsidR="00E83AA5" w:rsidRPr="005F0351" w:rsidRDefault="00E83AA5" w:rsidP="00E83AA5">
            <w:pPr>
              <w:pStyle w:val="TableParagraph"/>
              <w:rPr>
                <w:sz w:val="20"/>
              </w:rPr>
            </w:pPr>
          </w:p>
        </w:tc>
        <w:tc>
          <w:tcPr>
            <w:tcW w:w="850" w:type="dxa"/>
            <w:gridSpan w:val="2"/>
          </w:tcPr>
          <w:p w14:paraId="17E8CD50" w14:textId="77777777" w:rsidR="00E83AA5" w:rsidRPr="005F0351" w:rsidRDefault="00E83AA5" w:rsidP="00E83AA5">
            <w:pPr>
              <w:pStyle w:val="TableParagraph"/>
              <w:rPr>
                <w:sz w:val="20"/>
              </w:rPr>
            </w:pPr>
          </w:p>
        </w:tc>
      </w:tr>
      <w:tr w:rsidR="00E83AA5" w:rsidRPr="005F0351" w14:paraId="28522110" w14:textId="77777777" w:rsidTr="00183C58">
        <w:trPr>
          <w:trHeight w:val="651"/>
        </w:trPr>
        <w:tc>
          <w:tcPr>
            <w:tcW w:w="8841" w:type="dxa"/>
            <w:gridSpan w:val="3"/>
          </w:tcPr>
          <w:p w14:paraId="38B9BE02" w14:textId="556F43DC" w:rsidR="00E83AA5" w:rsidRPr="005F0351" w:rsidRDefault="00E83AA5" w:rsidP="00B2343C">
            <w:pPr>
              <w:pStyle w:val="TableParagraph"/>
              <w:numPr>
                <w:ilvl w:val="0"/>
                <w:numId w:val="10"/>
              </w:numPr>
              <w:ind w:right="98"/>
              <w:jc w:val="both"/>
              <w:rPr>
                <w:sz w:val="20"/>
              </w:rPr>
            </w:pPr>
            <w:r w:rsidRPr="005F0351">
              <w:rPr>
                <w:sz w:val="20"/>
              </w:rPr>
              <w:t>Documentele</w:t>
            </w:r>
            <w:r w:rsidRPr="005F0351">
              <w:rPr>
                <w:spacing w:val="1"/>
                <w:sz w:val="20"/>
              </w:rPr>
              <w:t xml:space="preserve"> </w:t>
            </w:r>
            <w:r w:rsidRPr="005F0351">
              <w:rPr>
                <w:sz w:val="20"/>
              </w:rPr>
              <w:t>care</w:t>
            </w:r>
            <w:r w:rsidRPr="005F0351">
              <w:rPr>
                <w:spacing w:val="1"/>
                <w:sz w:val="20"/>
              </w:rPr>
              <w:t xml:space="preserve"> </w:t>
            </w:r>
            <w:r w:rsidRPr="005F0351">
              <w:rPr>
                <w:sz w:val="20"/>
              </w:rPr>
              <w:t>atestă</w:t>
            </w:r>
            <w:r w:rsidRPr="005F0351">
              <w:rPr>
                <w:spacing w:val="1"/>
                <w:sz w:val="20"/>
              </w:rPr>
              <w:t xml:space="preserve"> </w:t>
            </w:r>
            <w:r w:rsidRPr="005F0351">
              <w:rPr>
                <w:sz w:val="20"/>
              </w:rPr>
              <w:t>constituirea</w:t>
            </w:r>
            <w:r w:rsidRPr="005F0351">
              <w:rPr>
                <w:spacing w:val="1"/>
                <w:sz w:val="20"/>
              </w:rPr>
              <w:t xml:space="preserve"> </w:t>
            </w:r>
            <w:r w:rsidRPr="005F0351">
              <w:rPr>
                <w:sz w:val="20"/>
              </w:rPr>
              <w:t>legală</w:t>
            </w:r>
            <w:r w:rsidRPr="005F0351">
              <w:rPr>
                <w:spacing w:val="1"/>
                <w:sz w:val="20"/>
              </w:rPr>
              <w:t xml:space="preserve"> </w:t>
            </w:r>
            <w:r w:rsidRPr="005F0351">
              <w:rPr>
                <w:sz w:val="20"/>
              </w:rPr>
              <w:t>a</w:t>
            </w:r>
            <w:r w:rsidRPr="005F0351">
              <w:rPr>
                <w:spacing w:val="1"/>
                <w:sz w:val="20"/>
              </w:rPr>
              <w:t xml:space="preserve"> </w:t>
            </w:r>
            <w:r w:rsidRPr="005F0351">
              <w:rPr>
                <w:sz w:val="20"/>
              </w:rPr>
              <w:t>solicitantului,</w:t>
            </w:r>
            <w:r w:rsidRPr="005F0351">
              <w:rPr>
                <w:spacing w:val="1"/>
                <w:sz w:val="20"/>
              </w:rPr>
              <w:t xml:space="preserve"> </w:t>
            </w:r>
            <w:r w:rsidRPr="005F0351">
              <w:rPr>
                <w:sz w:val="20"/>
              </w:rPr>
              <w:t>respectiv</w:t>
            </w:r>
            <w:r w:rsidRPr="005F0351">
              <w:rPr>
                <w:spacing w:val="1"/>
                <w:sz w:val="20"/>
              </w:rPr>
              <w:t xml:space="preserve"> </w:t>
            </w:r>
            <w:r w:rsidRPr="005F0351">
              <w:rPr>
                <w:sz w:val="20"/>
              </w:rPr>
              <w:t>actul</w:t>
            </w:r>
            <w:r w:rsidRPr="005F0351">
              <w:rPr>
                <w:spacing w:val="1"/>
                <w:sz w:val="20"/>
              </w:rPr>
              <w:t xml:space="preserve"> </w:t>
            </w:r>
            <w:r w:rsidRPr="005F0351">
              <w:rPr>
                <w:sz w:val="20"/>
              </w:rPr>
              <w:t>constitutiv/actul</w:t>
            </w:r>
            <w:r w:rsidRPr="005F0351">
              <w:rPr>
                <w:spacing w:val="-5"/>
                <w:sz w:val="20"/>
              </w:rPr>
              <w:t xml:space="preserve"> </w:t>
            </w:r>
            <w:r w:rsidRPr="005F0351">
              <w:rPr>
                <w:sz w:val="20"/>
              </w:rPr>
              <w:t>normativ</w:t>
            </w:r>
            <w:r w:rsidRPr="005F0351">
              <w:rPr>
                <w:spacing w:val="-6"/>
                <w:sz w:val="20"/>
              </w:rPr>
              <w:t xml:space="preserve"> </w:t>
            </w:r>
            <w:r w:rsidRPr="005F0351">
              <w:rPr>
                <w:sz w:val="20"/>
              </w:rPr>
              <w:t>de</w:t>
            </w:r>
            <w:r w:rsidRPr="005F0351">
              <w:rPr>
                <w:spacing w:val="-3"/>
                <w:sz w:val="20"/>
              </w:rPr>
              <w:t xml:space="preserve"> </w:t>
            </w:r>
            <w:r w:rsidRPr="005F0351">
              <w:rPr>
                <w:sz w:val="20"/>
              </w:rPr>
              <w:t>înființare</w:t>
            </w:r>
            <w:r w:rsidR="00855EF3" w:rsidRPr="005F0351">
              <w:rPr>
                <w:sz w:val="20"/>
              </w:rPr>
              <w:t>/</w:t>
            </w:r>
            <w:r w:rsidRPr="005F0351">
              <w:rPr>
                <w:sz w:val="20"/>
              </w:rPr>
              <w:t>alte</w:t>
            </w:r>
            <w:r w:rsidRPr="005F0351">
              <w:rPr>
                <w:spacing w:val="-5"/>
                <w:sz w:val="20"/>
              </w:rPr>
              <w:t xml:space="preserve"> </w:t>
            </w:r>
            <w:r w:rsidRPr="005F0351">
              <w:rPr>
                <w:sz w:val="20"/>
              </w:rPr>
              <w:t>documente</w:t>
            </w:r>
            <w:r w:rsidRPr="005F0351">
              <w:rPr>
                <w:spacing w:val="-47"/>
                <w:sz w:val="20"/>
              </w:rPr>
              <w:t xml:space="preserve"> </w:t>
            </w:r>
            <w:r w:rsidRPr="005F0351">
              <w:rPr>
                <w:sz w:val="20"/>
              </w:rPr>
              <w:t>de</w:t>
            </w:r>
            <w:r w:rsidRPr="005F0351">
              <w:rPr>
                <w:spacing w:val="-1"/>
                <w:sz w:val="20"/>
              </w:rPr>
              <w:t xml:space="preserve"> </w:t>
            </w:r>
            <w:r w:rsidRPr="005F0351">
              <w:rPr>
                <w:sz w:val="20"/>
              </w:rPr>
              <w:t>înființare relevante</w:t>
            </w:r>
            <w:r w:rsidRPr="005F0351">
              <w:rPr>
                <w:spacing w:val="1"/>
                <w:sz w:val="20"/>
              </w:rPr>
              <w:t xml:space="preserve"> </w:t>
            </w:r>
            <w:r w:rsidRPr="005F0351">
              <w:rPr>
                <w:sz w:val="20"/>
              </w:rPr>
              <w:t>au</w:t>
            </w:r>
            <w:r w:rsidRPr="005F0351">
              <w:rPr>
                <w:spacing w:val="-2"/>
                <w:sz w:val="20"/>
              </w:rPr>
              <w:t xml:space="preserve"> </w:t>
            </w:r>
            <w:r w:rsidRPr="005F0351">
              <w:rPr>
                <w:sz w:val="20"/>
              </w:rPr>
              <w:t>fost</w:t>
            </w:r>
            <w:r w:rsidRPr="005F0351">
              <w:rPr>
                <w:spacing w:val="-1"/>
                <w:sz w:val="20"/>
              </w:rPr>
              <w:t xml:space="preserve"> </w:t>
            </w:r>
            <w:r w:rsidRPr="005F0351">
              <w:rPr>
                <w:sz w:val="20"/>
              </w:rPr>
              <w:t>încărcat</w:t>
            </w:r>
            <w:r w:rsidR="00855EF3" w:rsidRPr="005F0351">
              <w:rPr>
                <w:sz w:val="20"/>
              </w:rPr>
              <w:t>e</w:t>
            </w:r>
            <w:r w:rsidRPr="005F0351">
              <w:rPr>
                <w:spacing w:val="1"/>
                <w:sz w:val="20"/>
              </w:rPr>
              <w:t xml:space="preserve"> </w:t>
            </w:r>
            <w:r w:rsidRPr="005F0351">
              <w:rPr>
                <w:sz w:val="20"/>
              </w:rPr>
              <w:t>în</w:t>
            </w:r>
            <w:r w:rsidRPr="005F0351">
              <w:rPr>
                <w:spacing w:val="-2"/>
                <w:sz w:val="20"/>
              </w:rPr>
              <w:t xml:space="preserve"> platforma electronică</w:t>
            </w:r>
            <w:r w:rsidRPr="005F0351">
              <w:rPr>
                <w:sz w:val="20"/>
              </w:rPr>
              <w:t>?</w:t>
            </w:r>
          </w:p>
        </w:tc>
        <w:tc>
          <w:tcPr>
            <w:tcW w:w="992" w:type="dxa"/>
            <w:gridSpan w:val="2"/>
          </w:tcPr>
          <w:p w14:paraId="48BB236D" w14:textId="77777777" w:rsidR="00E83AA5" w:rsidRPr="005F0351" w:rsidRDefault="00E83AA5" w:rsidP="00E83AA5">
            <w:pPr>
              <w:pStyle w:val="TableParagraph"/>
              <w:rPr>
                <w:sz w:val="20"/>
              </w:rPr>
            </w:pPr>
          </w:p>
        </w:tc>
        <w:tc>
          <w:tcPr>
            <w:tcW w:w="850" w:type="dxa"/>
            <w:gridSpan w:val="2"/>
          </w:tcPr>
          <w:p w14:paraId="4E4AD820" w14:textId="77777777" w:rsidR="00E83AA5" w:rsidRPr="005F0351" w:rsidRDefault="00E83AA5" w:rsidP="00E83AA5">
            <w:pPr>
              <w:pStyle w:val="TableParagraph"/>
              <w:rPr>
                <w:sz w:val="20"/>
              </w:rPr>
            </w:pPr>
          </w:p>
        </w:tc>
      </w:tr>
      <w:tr w:rsidR="00E83AA5" w:rsidRPr="005F0351" w14:paraId="13BC0D78" w14:textId="77777777" w:rsidTr="00183C58">
        <w:trPr>
          <w:trHeight w:val="503"/>
        </w:trPr>
        <w:tc>
          <w:tcPr>
            <w:tcW w:w="8841" w:type="dxa"/>
            <w:gridSpan w:val="3"/>
          </w:tcPr>
          <w:p w14:paraId="0E11DD62" w14:textId="00AFAF99" w:rsidR="00E83AA5" w:rsidRPr="005F0351" w:rsidRDefault="00E83AA5" w:rsidP="00B2343C">
            <w:pPr>
              <w:pStyle w:val="TableParagraph"/>
              <w:numPr>
                <w:ilvl w:val="0"/>
                <w:numId w:val="10"/>
              </w:numPr>
              <w:tabs>
                <w:tab w:val="left" w:pos="471"/>
              </w:tabs>
              <w:spacing w:line="246" w:lineRule="exact"/>
              <w:rPr>
                <w:sz w:val="20"/>
              </w:rPr>
            </w:pPr>
            <w:r w:rsidRPr="005F0351">
              <w:rPr>
                <w:sz w:val="20"/>
              </w:rPr>
              <w:t>Actul</w:t>
            </w:r>
            <w:r w:rsidRPr="005F0351">
              <w:rPr>
                <w:spacing w:val="-3"/>
                <w:sz w:val="20"/>
              </w:rPr>
              <w:t xml:space="preserve"> </w:t>
            </w:r>
            <w:r w:rsidRPr="005F0351">
              <w:rPr>
                <w:sz w:val="20"/>
              </w:rPr>
              <w:t>de</w:t>
            </w:r>
            <w:r w:rsidRPr="005F0351">
              <w:rPr>
                <w:spacing w:val="-2"/>
                <w:sz w:val="20"/>
              </w:rPr>
              <w:t xml:space="preserve"> </w:t>
            </w:r>
            <w:r w:rsidRPr="005F0351">
              <w:rPr>
                <w:sz w:val="20"/>
              </w:rPr>
              <w:t>împuternicire</w:t>
            </w:r>
            <w:r w:rsidRPr="005F0351">
              <w:rPr>
                <w:spacing w:val="-2"/>
                <w:sz w:val="20"/>
              </w:rPr>
              <w:t xml:space="preserve"> </w:t>
            </w:r>
            <w:r w:rsidR="00767FC3" w:rsidRPr="005F0351">
              <w:rPr>
                <w:spacing w:val="-2"/>
                <w:sz w:val="20"/>
              </w:rPr>
              <w:t xml:space="preserve">în original </w:t>
            </w:r>
            <w:r w:rsidRPr="005F0351">
              <w:rPr>
                <w:sz w:val="20"/>
              </w:rPr>
              <w:t>este</w:t>
            </w:r>
            <w:r w:rsidRPr="005F0351">
              <w:rPr>
                <w:spacing w:val="-3"/>
                <w:sz w:val="20"/>
              </w:rPr>
              <w:t xml:space="preserve"> </w:t>
            </w:r>
            <w:r w:rsidRPr="005F0351">
              <w:rPr>
                <w:sz w:val="20"/>
              </w:rPr>
              <w:t>încărcat</w:t>
            </w:r>
            <w:r w:rsidRPr="005F0351">
              <w:rPr>
                <w:spacing w:val="-2"/>
                <w:sz w:val="20"/>
              </w:rPr>
              <w:t xml:space="preserve"> </w:t>
            </w:r>
            <w:r w:rsidRPr="005F0351">
              <w:rPr>
                <w:sz w:val="20"/>
              </w:rPr>
              <w:t>în</w:t>
            </w:r>
            <w:r w:rsidRPr="005F0351">
              <w:rPr>
                <w:spacing w:val="-3"/>
                <w:sz w:val="20"/>
              </w:rPr>
              <w:t xml:space="preserve"> platforma electronică </w:t>
            </w:r>
            <w:r w:rsidRPr="005F0351">
              <w:rPr>
                <w:sz w:val="20"/>
              </w:rPr>
              <w:t>? (daca</w:t>
            </w:r>
            <w:r w:rsidRPr="005F0351">
              <w:rPr>
                <w:spacing w:val="-2"/>
                <w:sz w:val="20"/>
              </w:rPr>
              <w:t xml:space="preserve"> </w:t>
            </w:r>
            <w:r w:rsidRPr="005F0351">
              <w:rPr>
                <w:sz w:val="20"/>
              </w:rPr>
              <w:t>este</w:t>
            </w:r>
            <w:r w:rsidRPr="005F0351">
              <w:rPr>
                <w:spacing w:val="-5"/>
                <w:sz w:val="20"/>
              </w:rPr>
              <w:t xml:space="preserve"> </w:t>
            </w:r>
            <w:r w:rsidRPr="005F0351">
              <w:rPr>
                <w:sz w:val="20"/>
              </w:rPr>
              <w:t>cazul)</w:t>
            </w:r>
          </w:p>
          <w:p w14:paraId="3E599593" w14:textId="4EF694ED" w:rsidR="00C14C60" w:rsidRPr="00651D5F" w:rsidRDefault="00C14C60" w:rsidP="00CD63E5">
            <w:pPr>
              <w:pStyle w:val="TableParagraph"/>
              <w:tabs>
                <w:tab w:val="left" w:pos="471"/>
              </w:tabs>
              <w:spacing w:line="246" w:lineRule="exact"/>
              <w:ind w:left="720"/>
              <w:jc w:val="both"/>
              <w:rPr>
                <w:i/>
                <w:iCs/>
                <w:sz w:val="20"/>
              </w:rPr>
            </w:pPr>
            <w:r w:rsidRPr="00651D5F">
              <w:rPr>
                <w:i/>
                <w:iCs/>
                <w:color w:val="FF0000"/>
                <w:sz w:val="20"/>
              </w:rPr>
              <w:t xml:space="preserve">Notă:  Declarațiile pe propria răspundere vor fi semnate </w:t>
            </w:r>
            <w:r w:rsidRPr="00651D5F">
              <w:rPr>
                <w:i/>
                <w:iCs/>
                <w:color w:val="FF0000"/>
                <w:sz w:val="20"/>
                <w:u w:val="single"/>
              </w:rPr>
              <w:t>exclusiv</w:t>
            </w:r>
            <w:r w:rsidRPr="00651D5F">
              <w:rPr>
                <w:i/>
                <w:iCs/>
                <w:color w:val="FF0000"/>
                <w:sz w:val="20"/>
              </w:rPr>
              <w:t xml:space="preserve"> de către reprezentantul legal al solicitantului.</w:t>
            </w:r>
          </w:p>
        </w:tc>
        <w:tc>
          <w:tcPr>
            <w:tcW w:w="992" w:type="dxa"/>
            <w:gridSpan w:val="2"/>
          </w:tcPr>
          <w:p w14:paraId="0DCBF07D" w14:textId="77777777" w:rsidR="00E83AA5" w:rsidRPr="005F0351" w:rsidRDefault="00E83AA5" w:rsidP="00E83AA5">
            <w:pPr>
              <w:pStyle w:val="TableParagraph"/>
              <w:rPr>
                <w:sz w:val="20"/>
              </w:rPr>
            </w:pPr>
          </w:p>
        </w:tc>
        <w:tc>
          <w:tcPr>
            <w:tcW w:w="850" w:type="dxa"/>
            <w:gridSpan w:val="2"/>
          </w:tcPr>
          <w:p w14:paraId="63D594D8" w14:textId="77777777" w:rsidR="00E83AA5" w:rsidRPr="005F0351" w:rsidRDefault="00E83AA5" w:rsidP="00E83AA5">
            <w:pPr>
              <w:pStyle w:val="TableParagraph"/>
              <w:rPr>
                <w:sz w:val="20"/>
              </w:rPr>
            </w:pPr>
          </w:p>
        </w:tc>
      </w:tr>
      <w:tr w:rsidR="00E83AA5" w:rsidRPr="005F0351" w14:paraId="6691BBB1" w14:textId="77777777" w:rsidTr="00183C58">
        <w:trPr>
          <w:trHeight w:val="512"/>
        </w:trPr>
        <w:tc>
          <w:tcPr>
            <w:tcW w:w="8841" w:type="dxa"/>
            <w:gridSpan w:val="3"/>
          </w:tcPr>
          <w:p w14:paraId="305D76C2" w14:textId="0A5BB12F" w:rsidR="00E83AA5" w:rsidRPr="005F0351" w:rsidRDefault="00E83AA5" w:rsidP="00B2343C">
            <w:pPr>
              <w:pStyle w:val="TableParagraph"/>
              <w:numPr>
                <w:ilvl w:val="0"/>
                <w:numId w:val="10"/>
              </w:numPr>
              <w:ind w:right="97"/>
              <w:jc w:val="both"/>
              <w:rPr>
                <w:sz w:val="20"/>
              </w:rPr>
            </w:pPr>
            <w:r w:rsidRPr="005F0351">
              <w:rPr>
                <w:sz w:val="20"/>
              </w:rPr>
              <w:t>Document</w:t>
            </w:r>
            <w:r w:rsidR="00FC03EA" w:rsidRPr="005F0351">
              <w:rPr>
                <w:sz w:val="20"/>
              </w:rPr>
              <w:t>ele</w:t>
            </w:r>
            <w:r w:rsidR="00ED457E" w:rsidRPr="005F0351">
              <w:rPr>
                <w:sz w:val="20"/>
              </w:rPr>
              <w:t xml:space="preserve"> </w:t>
            </w:r>
            <w:r w:rsidRPr="005F0351">
              <w:rPr>
                <w:sz w:val="20"/>
              </w:rPr>
              <w:t>prin care se demonstrează capacitatea financiară pentru derularea</w:t>
            </w:r>
            <w:r w:rsidRPr="005F0351">
              <w:rPr>
                <w:spacing w:val="1"/>
                <w:sz w:val="20"/>
              </w:rPr>
              <w:t xml:space="preserve"> </w:t>
            </w:r>
            <w:r w:rsidRPr="005F0351">
              <w:rPr>
                <w:sz w:val="20"/>
              </w:rPr>
              <w:t>proiectului</w:t>
            </w:r>
            <w:r w:rsidRPr="005F0351">
              <w:rPr>
                <w:spacing w:val="1"/>
                <w:sz w:val="20"/>
              </w:rPr>
              <w:t xml:space="preserve"> </w:t>
            </w:r>
            <w:r w:rsidRPr="005F0351">
              <w:rPr>
                <w:sz w:val="20"/>
              </w:rPr>
              <w:t>pentru</w:t>
            </w:r>
            <w:r w:rsidRPr="005F0351">
              <w:rPr>
                <w:spacing w:val="1"/>
                <w:sz w:val="20"/>
              </w:rPr>
              <w:t xml:space="preserve"> </w:t>
            </w:r>
            <w:r w:rsidRPr="005F0351">
              <w:rPr>
                <w:sz w:val="20"/>
              </w:rPr>
              <w:t>solicitant</w:t>
            </w:r>
            <w:r w:rsidRPr="005F0351">
              <w:rPr>
                <w:spacing w:val="1"/>
                <w:sz w:val="20"/>
              </w:rPr>
              <w:t xml:space="preserve"> </w:t>
            </w:r>
            <w:r w:rsidRPr="005F0351">
              <w:rPr>
                <w:sz w:val="20"/>
              </w:rPr>
              <w:t>(</w:t>
            </w:r>
            <w:r w:rsidR="0089398F" w:rsidRPr="005F0351">
              <w:rPr>
                <w:spacing w:val="1"/>
                <w:sz w:val="20"/>
              </w:rPr>
              <w:t>care să asigure co-finanțarea proiectului</w:t>
            </w:r>
            <w:r w:rsidR="0012515F" w:rsidRPr="005F0351">
              <w:rPr>
                <w:spacing w:val="1"/>
                <w:sz w:val="20"/>
              </w:rPr>
              <w:t>)</w:t>
            </w:r>
            <w:r w:rsidRPr="005F0351">
              <w:rPr>
                <w:spacing w:val="-1"/>
                <w:sz w:val="20"/>
              </w:rPr>
              <w:t xml:space="preserve"> </w:t>
            </w:r>
            <w:r w:rsidRPr="005F0351">
              <w:rPr>
                <w:sz w:val="20"/>
              </w:rPr>
              <w:t>au</w:t>
            </w:r>
            <w:r w:rsidRPr="005F0351">
              <w:rPr>
                <w:spacing w:val="3"/>
                <w:sz w:val="20"/>
              </w:rPr>
              <w:t xml:space="preserve"> </w:t>
            </w:r>
            <w:r w:rsidRPr="005F0351">
              <w:rPr>
                <w:sz w:val="20"/>
              </w:rPr>
              <w:t>fost încărcate</w:t>
            </w:r>
            <w:r w:rsidRPr="005F0351">
              <w:rPr>
                <w:spacing w:val="1"/>
                <w:sz w:val="20"/>
              </w:rPr>
              <w:t xml:space="preserve"> </w:t>
            </w:r>
            <w:r w:rsidRPr="005F0351">
              <w:rPr>
                <w:sz w:val="20"/>
              </w:rPr>
              <w:t>în</w:t>
            </w:r>
            <w:r w:rsidRPr="005F0351">
              <w:rPr>
                <w:spacing w:val="-2"/>
                <w:sz w:val="20"/>
              </w:rPr>
              <w:t xml:space="preserve"> platforma electronică</w:t>
            </w:r>
            <w:r w:rsidRPr="005F0351">
              <w:rPr>
                <w:sz w:val="20"/>
              </w:rPr>
              <w:t>?</w:t>
            </w:r>
          </w:p>
        </w:tc>
        <w:tc>
          <w:tcPr>
            <w:tcW w:w="992" w:type="dxa"/>
            <w:gridSpan w:val="2"/>
          </w:tcPr>
          <w:p w14:paraId="0CA1B2DE" w14:textId="77777777" w:rsidR="00E83AA5" w:rsidRPr="005F0351" w:rsidRDefault="00E83AA5" w:rsidP="00E83AA5">
            <w:pPr>
              <w:pStyle w:val="TableParagraph"/>
              <w:rPr>
                <w:sz w:val="20"/>
              </w:rPr>
            </w:pPr>
          </w:p>
        </w:tc>
        <w:tc>
          <w:tcPr>
            <w:tcW w:w="850" w:type="dxa"/>
            <w:gridSpan w:val="2"/>
          </w:tcPr>
          <w:p w14:paraId="32579F94" w14:textId="77777777" w:rsidR="00E83AA5" w:rsidRPr="005F0351" w:rsidRDefault="00E83AA5" w:rsidP="00E83AA5">
            <w:pPr>
              <w:pStyle w:val="TableParagraph"/>
              <w:rPr>
                <w:sz w:val="20"/>
              </w:rPr>
            </w:pPr>
          </w:p>
        </w:tc>
      </w:tr>
      <w:tr w:rsidR="00B5285F" w:rsidRPr="005F0351" w14:paraId="5961C54B" w14:textId="77777777" w:rsidTr="00183C58">
        <w:trPr>
          <w:trHeight w:val="420"/>
        </w:trPr>
        <w:tc>
          <w:tcPr>
            <w:tcW w:w="8841" w:type="dxa"/>
            <w:gridSpan w:val="3"/>
          </w:tcPr>
          <w:p w14:paraId="56A6DAA9" w14:textId="39E9A0AD" w:rsidR="00B5285F" w:rsidRPr="005F0351" w:rsidRDefault="00B5285F" w:rsidP="00B2343C">
            <w:pPr>
              <w:pStyle w:val="TableParagraph"/>
              <w:numPr>
                <w:ilvl w:val="0"/>
                <w:numId w:val="10"/>
              </w:numPr>
              <w:ind w:right="97"/>
              <w:jc w:val="both"/>
              <w:rPr>
                <w:sz w:val="20"/>
              </w:rPr>
            </w:pPr>
            <w:r w:rsidRPr="005F0351">
              <w:rPr>
                <w:sz w:val="20"/>
              </w:rPr>
              <w:t xml:space="preserve">Declarația de </w:t>
            </w:r>
            <w:r w:rsidR="00AB792E" w:rsidRPr="005F0351">
              <w:rPr>
                <w:sz w:val="20"/>
              </w:rPr>
              <w:t>angajament și oferta cuprind informații referitoare la colectarea și furnizarea datelor privind beneficiarul real?</w:t>
            </w:r>
          </w:p>
        </w:tc>
        <w:tc>
          <w:tcPr>
            <w:tcW w:w="992" w:type="dxa"/>
            <w:gridSpan w:val="2"/>
          </w:tcPr>
          <w:p w14:paraId="5A1F7A6E" w14:textId="77777777" w:rsidR="00B5285F" w:rsidRPr="005F0351" w:rsidRDefault="00B5285F" w:rsidP="00E83AA5">
            <w:pPr>
              <w:pStyle w:val="TableParagraph"/>
              <w:rPr>
                <w:sz w:val="20"/>
              </w:rPr>
            </w:pPr>
          </w:p>
        </w:tc>
        <w:tc>
          <w:tcPr>
            <w:tcW w:w="850" w:type="dxa"/>
            <w:gridSpan w:val="2"/>
          </w:tcPr>
          <w:p w14:paraId="04A8C387" w14:textId="77777777" w:rsidR="00B5285F" w:rsidRPr="005F0351" w:rsidRDefault="00B5285F" w:rsidP="00E83AA5">
            <w:pPr>
              <w:pStyle w:val="TableParagraph"/>
              <w:rPr>
                <w:sz w:val="20"/>
              </w:rPr>
            </w:pPr>
          </w:p>
        </w:tc>
      </w:tr>
      <w:tr w:rsidR="00E83AA5" w:rsidRPr="005F0351" w14:paraId="07BD69A1" w14:textId="77777777" w:rsidTr="00183C58">
        <w:trPr>
          <w:trHeight w:val="350"/>
        </w:trPr>
        <w:tc>
          <w:tcPr>
            <w:tcW w:w="8841" w:type="dxa"/>
            <w:gridSpan w:val="3"/>
          </w:tcPr>
          <w:p w14:paraId="7FDA67B6" w14:textId="09756A8D" w:rsidR="00E83AA5" w:rsidRPr="005F0351" w:rsidRDefault="00E83AA5" w:rsidP="00E83AA5">
            <w:pPr>
              <w:pStyle w:val="TableParagraph"/>
              <w:ind w:left="107"/>
              <w:rPr>
                <w:b/>
                <w:sz w:val="20"/>
              </w:rPr>
            </w:pPr>
            <w:r w:rsidRPr="005F0351">
              <w:rPr>
                <w:b/>
                <w:sz w:val="20"/>
              </w:rPr>
              <w:t>Anexe</w:t>
            </w:r>
            <w:r w:rsidRPr="005F0351">
              <w:rPr>
                <w:b/>
                <w:spacing w:val="-4"/>
                <w:sz w:val="20"/>
              </w:rPr>
              <w:t xml:space="preserve"> </w:t>
            </w:r>
            <w:r w:rsidRPr="005F0351">
              <w:rPr>
                <w:b/>
                <w:sz w:val="20"/>
              </w:rPr>
              <w:t>privind</w:t>
            </w:r>
            <w:r w:rsidRPr="005F0351">
              <w:rPr>
                <w:b/>
                <w:spacing w:val="-4"/>
                <w:sz w:val="20"/>
              </w:rPr>
              <w:t xml:space="preserve"> </w:t>
            </w:r>
            <w:r w:rsidRPr="005F0351">
              <w:rPr>
                <w:b/>
                <w:sz w:val="20"/>
              </w:rPr>
              <w:t>Avize</w:t>
            </w:r>
            <w:r w:rsidR="00366BA5" w:rsidRPr="005F0351">
              <w:rPr>
                <w:b/>
                <w:spacing w:val="-3"/>
                <w:sz w:val="20"/>
              </w:rPr>
              <w:t xml:space="preserve"> de mediu</w:t>
            </w:r>
            <w:r w:rsidRPr="005F0351">
              <w:rPr>
                <w:b/>
                <w:sz w:val="20"/>
              </w:rPr>
              <w:t>/autorizaţii/acorduri/certificate</w:t>
            </w:r>
            <w:r w:rsidR="00366BA5" w:rsidRPr="005F0351">
              <w:rPr>
                <w:b/>
                <w:spacing w:val="-3"/>
                <w:sz w:val="20"/>
              </w:rPr>
              <w:t xml:space="preserve"> </w:t>
            </w:r>
            <w:r w:rsidRPr="005F0351">
              <w:rPr>
                <w:b/>
                <w:sz w:val="20"/>
              </w:rPr>
              <w:t>(conform</w:t>
            </w:r>
            <w:r w:rsidRPr="005F0351">
              <w:rPr>
                <w:b/>
                <w:spacing w:val="-7"/>
                <w:sz w:val="20"/>
              </w:rPr>
              <w:t xml:space="preserve"> </w:t>
            </w:r>
            <w:r w:rsidRPr="005F0351">
              <w:rPr>
                <w:b/>
                <w:sz w:val="20"/>
              </w:rPr>
              <w:t>legislaţiei</w:t>
            </w:r>
            <w:r w:rsidRPr="005F0351">
              <w:rPr>
                <w:b/>
                <w:spacing w:val="-3"/>
                <w:sz w:val="20"/>
              </w:rPr>
              <w:t xml:space="preserve"> </w:t>
            </w:r>
            <w:r w:rsidRPr="005F0351">
              <w:rPr>
                <w:b/>
                <w:sz w:val="20"/>
              </w:rPr>
              <w:t>în</w:t>
            </w:r>
            <w:r w:rsidRPr="005F0351">
              <w:rPr>
                <w:b/>
                <w:spacing w:val="-4"/>
                <w:sz w:val="20"/>
              </w:rPr>
              <w:t xml:space="preserve"> </w:t>
            </w:r>
            <w:r w:rsidRPr="005F0351">
              <w:rPr>
                <w:b/>
                <w:sz w:val="20"/>
              </w:rPr>
              <w:t>vigoare)</w:t>
            </w:r>
          </w:p>
        </w:tc>
        <w:tc>
          <w:tcPr>
            <w:tcW w:w="992" w:type="dxa"/>
            <w:gridSpan w:val="2"/>
          </w:tcPr>
          <w:p w14:paraId="78C9BF54" w14:textId="729DD9C8" w:rsidR="00E83AA5" w:rsidRPr="005F0351" w:rsidRDefault="00E83AA5" w:rsidP="00E83AA5">
            <w:pPr>
              <w:pStyle w:val="TableParagraph"/>
              <w:rPr>
                <w:sz w:val="20"/>
              </w:rPr>
            </w:pPr>
          </w:p>
        </w:tc>
        <w:tc>
          <w:tcPr>
            <w:tcW w:w="850" w:type="dxa"/>
            <w:gridSpan w:val="2"/>
          </w:tcPr>
          <w:p w14:paraId="6EBDF06D" w14:textId="77777777" w:rsidR="00E83AA5" w:rsidRPr="005F0351" w:rsidRDefault="00E83AA5" w:rsidP="00E83AA5">
            <w:pPr>
              <w:pStyle w:val="TableParagraph"/>
              <w:rPr>
                <w:sz w:val="20"/>
              </w:rPr>
            </w:pPr>
          </w:p>
        </w:tc>
      </w:tr>
      <w:tr w:rsidR="00E83AA5" w:rsidRPr="005F0351" w14:paraId="52140385" w14:textId="77777777" w:rsidTr="00183C58">
        <w:trPr>
          <w:trHeight w:val="811"/>
        </w:trPr>
        <w:tc>
          <w:tcPr>
            <w:tcW w:w="8841" w:type="dxa"/>
            <w:gridSpan w:val="3"/>
          </w:tcPr>
          <w:p w14:paraId="2FC1020B" w14:textId="071C5C28" w:rsidR="00C75A10" w:rsidRPr="005F0351" w:rsidRDefault="000D2F7B" w:rsidP="00B2343C">
            <w:pPr>
              <w:pStyle w:val="TableParagraph"/>
              <w:numPr>
                <w:ilvl w:val="0"/>
                <w:numId w:val="11"/>
              </w:numPr>
              <w:ind w:right="98"/>
              <w:jc w:val="both"/>
              <w:rPr>
                <w:sz w:val="20"/>
              </w:rPr>
            </w:pPr>
            <w:r w:rsidRPr="005F0351">
              <w:rPr>
                <w:spacing w:val="1"/>
                <w:sz w:val="20"/>
              </w:rPr>
              <w:t>Actul de reglementare privind protecția mediului/</w:t>
            </w:r>
            <w:r w:rsidR="00234635" w:rsidRPr="005F0351">
              <w:rPr>
                <w:spacing w:val="1"/>
                <w:sz w:val="20"/>
              </w:rPr>
              <w:t>Dovada depunerii la autoritatea competentă a documentelor pentru obținerea actului de reglementare pentru protecția mediului</w:t>
            </w:r>
            <w:r w:rsidRPr="005F0351">
              <w:rPr>
                <w:spacing w:val="1"/>
                <w:sz w:val="20"/>
              </w:rPr>
              <w:t xml:space="preserve"> </w:t>
            </w:r>
            <w:r w:rsidRPr="005F0351">
              <w:rPr>
                <w:sz w:val="20"/>
              </w:rPr>
              <w:t xml:space="preserve">sunt încărcate </w:t>
            </w:r>
            <w:r w:rsidRPr="005F0351">
              <w:rPr>
                <w:spacing w:val="-47"/>
                <w:sz w:val="20"/>
              </w:rPr>
              <w:t xml:space="preserve"> </w:t>
            </w:r>
            <w:r w:rsidRPr="005F0351">
              <w:rPr>
                <w:sz w:val="20"/>
              </w:rPr>
              <w:t>în</w:t>
            </w:r>
            <w:r w:rsidRPr="005F0351">
              <w:rPr>
                <w:spacing w:val="-3"/>
                <w:sz w:val="20"/>
              </w:rPr>
              <w:t xml:space="preserve"> </w:t>
            </w:r>
            <w:r w:rsidRPr="005F0351">
              <w:rPr>
                <w:sz w:val="20"/>
              </w:rPr>
              <w:t>platforma electronică?</w:t>
            </w:r>
          </w:p>
          <w:p w14:paraId="2CBF27F1" w14:textId="77777777" w:rsidR="003A1ED4" w:rsidRPr="005F0351" w:rsidRDefault="003A1ED4" w:rsidP="00523CDF">
            <w:pPr>
              <w:pStyle w:val="TableParagraph"/>
              <w:ind w:left="828" w:right="98" w:hanging="360"/>
              <w:jc w:val="both"/>
              <w:rPr>
                <w:sz w:val="6"/>
                <w:szCs w:val="6"/>
              </w:rPr>
            </w:pPr>
          </w:p>
          <w:p w14:paraId="706289D4" w14:textId="6850444A" w:rsidR="00234635" w:rsidRPr="005F0351" w:rsidRDefault="003A1ED4" w:rsidP="00CD63E5">
            <w:pPr>
              <w:pStyle w:val="TableParagraph"/>
              <w:ind w:left="676" w:right="98"/>
              <w:jc w:val="both"/>
              <w:rPr>
                <w:i/>
                <w:iCs/>
                <w:color w:val="FF0000"/>
                <w:sz w:val="20"/>
              </w:rPr>
            </w:pPr>
            <w:r w:rsidRPr="005F0351">
              <w:rPr>
                <w:i/>
                <w:iCs/>
                <w:color w:val="FF0000"/>
                <w:sz w:val="20"/>
              </w:rPr>
              <w:t xml:space="preserve">La momentul depunerii ofertei solicitantul trebuie să facă cel puțin dovada depunerii la autoritatea competentă a documentelor pentru obținerea actului de reglementare pentru protecția mediului, iar în etapa de contractare </w:t>
            </w:r>
            <w:r w:rsidR="00234635" w:rsidRPr="005F0351">
              <w:rPr>
                <w:i/>
                <w:iCs/>
                <w:color w:val="FF0000"/>
                <w:sz w:val="20"/>
              </w:rPr>
              <w:t xml:space="preserve">este obligatorie </w:t>
            </w:r>
            <w:r w:rsidRPr="005F0351">
              <w:rPr>
                <w:i/>
                <w:iCs/>
                <w:color w:val="FF0000"/>
                <w:sz w:val="20"/>
              </w:rPr>
              <w:t>depunerea actului de reglementare pentru protecția mediului</w:t>
            </w:r>
            <w:r w:rsidR="00234635" w:rsidRPr="005F0351">
              <w:rPr>
                <w:i/>
                <w:iCs/>
                <w:color w:val="FF0000"/>
                <w:sz w:val="20"/>
              </w:rPr>
              <w:t>.</w:t>
            </w:r>
          </w:p>
          <w:p w14:paraId="088A0BDA" w14:textId="7434A2F3" w:rsidR="00C75A10" w:rsidRPr="005F0351" w:rsidRDefault="00C75A10" w:rsidP="003A1ED4">
            <w:pPr>
              <w:pStyle w:val="TableParagraph"/>
              <w:ind w:right="98"/>
              <w:jc w:val="both"/>
              <w:rPr>
                <w:i/>
                <w:iCs/>
                <w:color w:val="FF0000"/>
                <w:sz w:val="6"/>
                <w:szCs w:val="6"/>
              </w:rPr>
            </w:pPr>
          </w:p>
        </w:tc>
        <w:tc>
          <w:tcPr>
            <w:tcW w:w="992" w:type="dxa"/>
            <w:gridSpan w:val="2"/>
          </w:tcPr>
          <w:p w14:paraId="32F54CD0" w14:textId="77777777" w:rsidR="00E83AA5" w:rsidRPr="005F0351" w:rsidRDefault="00E83AA5" w:rsidP="00E83AA5">
            <w:pPr>
              <w:pStyle w:val="TableParagraph"/>
              <w:rPr>
                <w:sz w:val="20"/>
              </w:rPr>
            </w:pPr>
          </w:p>
        </w:tc>
        <w:tc>
          <w:tcPr>
            <w:tcW w:w="850" w:type="dxa"/>
            <w:gridSpan w:val="2"/>
          </w:tcPr>
          <w:p w14:paraId="07909E42" w14:textId="77777777" w:rsidR="00E83AA5" w:rsidRPr="005F0351" w:rsidRDefault="00E83AA5" w:rsidP="00E83AA5">
            <w:pPr>
              <w:pStyle w:val="TableParagraph"/>
              <w:rPr>
                <w:sz w:val="20"/>
              </w:rPr>
            </w:pPr>
          </w:p>
        </w:tc>
      </w:tr>
      <w:tr w:rsidR="00E83AA5" w:rsidRPr="005F0351" w14:paraId="0F040B4B" w14:textId="77777777" w:rsidTr="00183C58">
        <w:trPr>
          <w:trHeight w:val="1096"/>
        </w:trPr>
        <w:tc>
          <w:tcPr>
            <w:tcW w:w="8841" w:type="dxa"/>
            <w:gridSpan w:val="3"/>
          </w:tcPr>
          <w:p w14:paraId="4DF5D9B8" w14:textId="65719CD2" w:rsidR="00E83AA5" w:rsidRPr="005F0351" w:rsidRDefault="00E83AA5" w:rsidP="00B2343C">
            <w:pPr>
              <w:pStyle w:val="TableParagraph"/>
              <w:numPr>
                <w:ilvl w:val="0"/>
                <w:numId w:val="11"/>
              </w:numPr>
              <w:spacing w:line="223" w:lineRule="exact"/>
              <w:rPr>
                <w:sz w:val="20"/>
                <w:szCs w:val="20"/>
              </w:rPr>
            </w:pPr>
            <w:r w:rsidRPr="005F0351">
              <w:rPr>
                <w:sz w:val="20"/>
                <w:szCs w:val="20"/>
              </w:rPr>
              <w:t>Declarația</w:t>
            </w:r>
            <w:r w:rsidR="003D6C55" w:rsidRPr="005F0351">
              <w:rPr>
                <w:sz w:val="20"/>
                <w:szCs w:val="20"/>
              </w:rPr>
              <w:t xml:space="preserve"> pentru siturile</w:t>
            </w:r>
            <w:r w:rsidRPr="005F0351">
              <w:rPr>
                <w:spacing w:val="-2"/>
                <w:sz w:val="20"/>
                <w:szCs w:val="20"/>
              </w:rPr>
              <w:t xml:space="preserve"> </w:t>
            </w:r>
            <w:r w:rsidRPr="005F0351">
              <w:rPr>
                <w:sz w:val="20"/>
                <w:szCs w:val="20"/>
              </w:rPr>
              <w:t>Natura</w:t>
            </w:r>
            <w:r w:rsidRPr="005F0351">
              <w:rPr>
                <w:spacing w:val="-2"/>
                <w:sz w:val="20"/>
                <w:szCs w:val="20"/>
              </w:rPr>
              <w:t xml:space="preserve"> </w:t>
            </w:r>
            <w:r w:rsidRPr="005F0351">
              <w:rPr>
                <w:sz w:val="20"/>
                <w:szCs w:val="20"/>
              </w:rPr>
              <w:t>2000</w:t>
            </w:r>
            <w:r w:rsidR="00017ED7" w:rsidRPr="005F0351">
              <w:rPr>
                <w:sz w:val="20"/>
                <w:szCs w:val="20"/>
              </w:rPr>
              <w:t>/ Avizul Natura 2000</w:t>
            </w:r>
            <w:r w:rsidRPr="005F0351">
              <w:rPr>
                <w:spacing w:val="-1"/>
                <w:sz w:val="20"/>
                <w:szCs w:val="20"/>
              </w:rPr>
              <w:t xml:space="preserve"> </w:t>
            </w:r>
            <w:r w:rsidRPr="005F0351">
              <w:rPr>
                <w:sz w:val="20"/>
                <w:szCs w:val="20"/>
              </w:rPr>
              <w:t>este</w:t>
            </w:r>
            <w:r w:rsidRPr="005F0351">
              <w:rPr>
                <w:spacing w:val="-3"/>
                <w:sz w:val="20"/>
                <w:szCs w:val="20"/>
              </w:rPr>
              <w:t xml:space="preserve"> </w:t>
            </w:r>
            <w:r w:rsidRPr="005F0351">
              <w:rPr>
                <w:sz w:val="20"/>
                <w:szCs w:val="20"/>
              </w:rPr>
              <w:t>atașat?</w:t>
            </w:r>
            <w:r w:rsidRPr="005F0351">
              <w:rPr>
                <w:spacing w:val="3"/>
                <w:sz w:val="20"/>
                <w:szCs w:val="20"/>
              </w:rPr>
              <w:t xml:space="preserve"> </w:t>
            </w:r>
            <w:r w:rsidRPr="005F0351">
              <w:rPr>
                <w:sz w:val="20"/>
                <w:szCs w:val="20"/>
              </w:rPr>
              <w:t>(dacă</w:t>
            </w:r>
            <w:r w:rsidRPr="005F0351">
              <w:rPr>
                <w:spacing w:val="-1"/>
                <w:sz w:val="20"/>
                <w:szCs w:val="20"/>
              </w:rPr>
              <w:t xml:space="preserve"> </w:t>
            </w:r>
            <w:r w:rsidRPr="005F0351">
              <w:rPr>
                <w:sz w:val="20"/>
                <w:szCs w:val="20"/>
              </w:rPr>
              <w:t>este</w:t>
            </w:r>
            <w:r w:rsidRPr="005F0351">
              <w:rPr>
                <w:spacing w:val="-3"/>
                <w:sz w:val="20"/>
                <w:szCs w:val="20"/>
              </w:rPr>
              <w:t xml:space="preserve"> </w:t>
            </w:r>
            <w:r w:rsidRPr="005F0351">
              <w:rPr>
                <w:sz w:val="20"/>
                <w:szCs w:val="20"/>
              </w:rPr>
              <w:t>cazul)</w:t>
            </w:r>
          </w:p>
          <w:p w14:paraId="6A19D59C" w14:textId="77777777" w:rsidR="0098353E" w:rsidRPr="005F0351" w:rsidRDefault="0098353E" w:rsidP="0098353E">
            <w:pPr>
              <w:pStyle w:val="TableParagraph"/>
              <w:ind w:right="98"/>
              <w:jc w:val="both"/>
              <w:rPr>
                <w:i/>
                <w:iCs/>
                <w:color w:val="FF0000"/>
                <w:sz w:val="20"/>
                <w:szCs w:val="20"/>
              </w:rPr>
            </w:pPr>
          </w:p>
          <w:p w14:paraId="64D7F256" w14:textId="529A2311" w:rsidR="003813AE" w:rsidRPr="005F0351" w:rsidRDefault="003813AE" w:rsidP="00CD63E5">
            <w:pPr>
              <w:pStyle w:val="TableParagraph"/>
              <w:ind w:left="676" w:right="98"/>
              <w:jc w:val="both"/>
              <w:rPr>
                <w:sz w:val="20"/>
                <w:szCs w:val="20"/>
              </w:rPr>
            </w:pPr>
            <w:r w:rsidRPr="005F0351">
              <w:rPr>
                <w:i/>
                <w:iCs/>
                <w:color w:val="FF0000"/>
                <w:sz w:val="20"/>
                <w:szCs w:val="20"/>
              </w:rPr>
              <w:t xml:space="preserve">Dacă nu este depusă odată cu oferta, solicitantul trebuie să facă cel puțin dovada depunerii la autoritatea competentă a documentelor pentru obținerea acestui document, iar în etapa de contractare este obligatorie Declarația </w:t>
            </w:r>
            <w:r w:rsidR="003D6C55" w:rsidRPr="005F0351">
              <w:rPr>
                <w:i/>
                <w:iCs/>
                <w:color w:val="FF0000"/>
                <w:sz w:val="20"/>
                <w:szCs w:val="20"/>
              </w:rPr>
              <w:t xml:space="preserve">pentru siturile </w:t>
            </w:r>
            <w:r w:rsidRPr="005F0351">
              <w:rPr>
                <w:i/>
                <w:iCs/>
                <w:color w:val="FF0000"/>
                <w:sz w:val="20"/>
                <w:szCs w:val="20"/>
              </w:rPr>
              <w:t>Natura 2000</w:t>
            </w:r>
            <w:r w:rsidR="00017ED7" w:rsidRPr="005F0351">
              <w:rPr>
                <w:i/>
                <w:iCs/>
                <w:color w:val="FF0000"/>
                <w:sz w:val="20"/>
                <w:szCs w:val="20"/>
              </w:rPr>
              <w:t>/ Avizul Natura 2000</w:t>
            </w:r>
            <w:r w:rsidRPr="005F0351">
              <w:rPr>
                <w:i/>
                <w:iCs/>
                <w:color w:val="FF0000"/>
                <w:sz w:val="20"/>
                <w:szCs w:val="20"/>
              </w:rPr>
              <w:t>.</w:t>
            </w:r>
          </w:p>
        </w:tc>
        <w:tc>
          <w:tcPr>
            <w:tcW w:w="992" w:type="dxa"/>
            <w:gridSpan w:val="2"/>
          </w:tcPr>
          <w:p w14:paraId="4B78B218" w14:textId="77777777" w:rsidR="00E83AA5" w:rsidRPr="005F0351" w:rsidRDefault="00E83AA5" w:rsidP="00E83AA5">
            <w:pPr>
              <w:pStyle w:val="TableParagraph"/>
              <w:rPr>
                <w:sz w:val="20"/>
              </w:rPr>
            </w:pPr>
          </w:p>
        </w:tc>
        <w:tc>
          <w:tcPr>
            <w:tcW w:w="850" w:type="dxa"/>
            <w:gridSpan w:val="2"/>
          </w:tcPr>
          <w:p w14:paraId="70552F4A" w14:textId="77777777" w:rsidR="00E83AA5" w:rsidRPr="005F0351" w:rsidRDefault="00E83AA5" w:rsidP="00E83AA5">
            <w:pPr>
              <w:pStyle w:val="TableParagraph"/>
              <w:rPr>
                <w:sz w:val="20"/>
              </w:rPr>
            </w:pPr>
          </w:p>
        </w:tc>
      </w:tr>
      <w:tr w:rsidR="004029B3" w:rsidRPr="005F0351" w14:paraId="1C5CC0EA" w14:textId="77777777" w:rsidTr="00183C58">
        <w:trPr>
          <w:trHeight w:val="350"/>
        </w:trPr>
        <w:tc>
          <w:tcPr>
            <w:tcW w:w="8841" w:type="dxa"/>
            <w:gridSpan w:val="3"/>
          </w:tcPr>
          <w:p w14:paraId="799E580D" w14:textId="48F7D84D" w:rsidR="00523CDF" w:rsidRPr="005F0351" w:rsidRDefault="004029B3" w:rsidP="005A78DF">
            <w:pPr>
              <w:pStyle w:val="TableParagraph"/>
              <w:spacing w:line="223" w:lineRule="exact"/>
              <w:ind w:left="109" w:right="136" w:hanging="109"/>
              <w:jc w:val="both"/>
              <w:rPr>
                <w:sz w:val="20"/>
                <w:szCs w:val="20"/>
              </w:rPr>
            </w:pPr>
            <w:r w:rsidRPr="005F0351">
              <w:rPr>
                <w:sz w:val="20"/>
                <w:szCs w:val="20"/>
              </w:rPr>
              <w:t xml:space="preserve">   </w:t>
            </w:r>
            <w:r w:rsidR="007A5A26" w:rsidRPr="005F0351">
              <w:rPr>
                <w:b/>
                <w:sz w:val="20"/>
                <w:szCs w:val="20"/>
              </w:rPr>
              <w:t xml:space="preserve">Conformitatea </w:t>
            </w:r>
            <w:r w:rsidR="007A5A26" w:rsidRPr="005F0351">
              <w:rPr>
                <w:b/>
                <w:bCs/>
                <w:sz w:val="20"/>
                <w:szCs w:val="20"/>
              </w:rPr>
              <w:t xml:space="preserve">cu </w:t>
            </w:r>
            <w:r w:rsidRPr="005F0351">
              <w:rPr>
                <w:b/>
                <w:bCs/>
                <w:sz w:val="20"/>
                <w:szCs w:val="20"/>
              </w:rPr>
              <w:t xml:space="preserve">principiul DNSH </w:t>
            </w:r>
            <w:r w:rsidR="000B48A2" w:rsidRPr="005F0351">
              <w:rPr>
                <w:sz w:val="20"/>
                <w:szCs w:val="20"/>
              </w:rPr>
              <w:t xml:space="preserve">(,,a nu prejudicia în mod semnificativ”) </w:t>
            </w:r>
          </w:p>
        </w:tc>
        <w:tc>
          <w:tcPr>
            <w:tcW w:w="992" w:type="dxa"/>
            <w:gridSpan w:val="2"/>
          </w:tcPr>
          <w:p w14:paraId="4AA4F27E" w14:textId="77777777" w:rsidR="004029B3" w:rsidRPr="005F0351" w:rsidRDefault="004029B3" w:rsidP="00E83AA5">
            <w:pPr>
              <w:pStyle w:val="TableParagraph"/>
              <w:rPr>
                <w:sz w:val="20"/>
              </w:rPr>
            </w:pPr>
          </w:p>
        </w:tc>
        <w:tc>
          <w:tcPr>
            <w:tcW w:w="850" w:type="dxa"/>
            <w:gridSpan w:val="2"/>
          </w:tcPr>
          <w:p w14:paraId="34F7AAB5" w14:textId="77777777" w:rsidR="004029B3" w:rsidRPr="005F0351" w:rsidRDefault="004029B3" w:rsidP="00E83AA5">
            <w:pPr>
              <w:pStyle w:val="TableParagraph"/>
              <w:rPr>
                <w:sz w:val="20"/>
              </w:rPr>
            </w:pPr>
          </w:p>
        </w:tc>
      </w:tr>
      <w:tr w:rsidR="00523CDF" w:rsidRPr="005F0351" w14:paraId="4DD7390A" w14:textId="77777777" w:rsidTr="00183C58">
        <w:trPr>
          <w:trHeight w:val="350"/>
        </w:trPr>
        <w:tc>
          <w:tcPr>
            <w:tcW w:w="8841" w:type="dxa"/>
            <w:gridSpan w:val="3"/>
          </w:tcPr>
          <w:p w14:paraId="78C721CA" w14:textId="69BDE958" w:rsidR="007A228F" w:rsidRPr="005F0351" w:rsidRDefault="00523CDF" w:rsidP="00B2343C">
            <w:pPr>
              <w:pStyle w:val="TableParagraph"/>
              <w:numPr>
                <w:ilvl w:val="0"/>
                <w:numId w:val="18"/>
              </w:numPr>
              <w:spacing w:line="223" w:lineRule="exact"/>
              <w:ind w:right="136"/>
              <w:jc w:val="both"/>
              <w:rPr>
                <w:rFonts w:eastAsia="MS Mincho" w:cs="Arial"/>
                <w:noProof/>
                <w:color w:val="000000" w:themeColor="text1"/>
                <w:sz w:val="20"/>
                <w:szCs w:val="20"/>
              </w:rPr>
            </w:pPr>
            <w:r w:rsidRPr="005F0351">
              <w:rPr>
                <w:sz w:val="20"/>
                <w:szCs w:val="20"/>
              </w:rPr>
              <w:t>Declarația</w:t>
            </w:r>
            <w:r w:rsidRPr="005F0351">
              <w:rPr>
                <w:spacing w:val="16"/>
                <w:sz w:val="20"/>
                <w:szCs w:val="20"/>
              </w:rPr>
              <w:t xml:space="preserve"> </w:t>
            </w:r>
            <w:r w:rsidR="002D712C" w:rsidRPr="005F0351">
              <w:rPr>
                <w:spacing w:val="-4"/>
                <w:sz w:val="20"/>
                <w:szCs w:val="20"/>
              </w:rPr>
              <w:t xml:space="preserve">în formatul prestabilit </w:t>
            </w:r>
            <w:r w:rsidRPr="005F0351">
              <w:rPr>
                <w:spacing w:val="-4"/>
                <w:sz w:val="20"/>
                <w:szCs w:val="20"/>
              </w:rPr>
              <w:t>privind respectarea</w:t>
            </w:r>
            <w:r w:rsidRPr="005F0351">
              <w:rPr>
                <w:sz w:val="20"/>
                <w:szCs w:val="20"/>
              </w:rPr>
              <w:t xml:space="preserve"> principiului DNSH</w:t>
            </w:r>
            <w:r w:rsidRPr="005F0351">
              <w:rPr>
                <w:spacing w:val="17"/>
                <w:sz w:val="20"/>
                <w:szCs w:val="20"/>
              </w:rPr>
              <w:t xml:space="preserve"> </w:t>
            </w:r>
            <w:r w:rsidRPr="005F0351">
              <w:rPr>
                <w:sz w:val="20"/>
                <w:szCs w:val="20"/>
              </w:rPr>
              <w:t>a</w:t>
            </w:r>
            <w:r w:rsidRPr="005F0351">
              <w:rPr>
                <w:spacing w:val="16"/>
                <w:sz w:val="20"/>
                <w:szCs w:val="20"/>
              </w:rPr>
              <w:t xml:space="preserve"> </w:t>
            </w:r>
            <w:r w:rsidRPr="005F0351">
              <w:rPr>
                <w:sz w:val="20"/>
                <w:szCs w:val="20"/>
              </w:rPr>
              <w:t>fost</w:t>
            </w:r>
            <w:r w:rsidRPr="005F0351">
              <w:rPr>
                <w:spacing w:val="17"/>
                <w:sz w:val="20"/>
                <w:szCs w:val="20"/>
              </w:rPr>
              <w:t xml:space="preserve"> </w:t>
            </w:r>
            <w:r w:rsidRPr="005F0351">
              <w:rPr>
                <w:sz w:val="20"/>
                <w:szCs w:val="20"/>
              </w:rPr>
              <w:t>încărcată</w:t>
            </w:r>
            <w:r w:rsidRPr="005F0351">
              <w:rPr>
                <w:spacing w:val="17"/>
                <w:sz w:val="20"/>
                <w:szCs w:val="20"/>
              </w:rPr>
              <w:t xml:space="preserve"> </w:t>
            </w:r>
            <w:r w:rsidRPr="005F0351">
              <w:rPr>
                <w:sz w:val="20"/>
                <w:szCs w:val="20"/>
              </w:rPr>
              <w:t>în</w:t>
            </w:r>
            <w:r w:rsidRPr="005F0351">
              <w:rPr>
                <w:spacing w:val="15"/>
                <w:sz w:val="20"/>
                <w:szCs w:val="20"/>
              </w:rPr>
              <w:t xml:space="preserve"> </w:t>
            </w:r>
            <w:r w:rsidRPr="005F0351">
              <w:rPr>
                <w:spacing w:val="-4"/>
                <w:sz w:val="20"/>
                <w:szCs w:val="20"/>
              </w:rPr>
              <w:t>platforma electronică</w:t>
            </w:r>
            <w:r w:rsidRPr="005F0351">
              <w:rPr>
                <w:spacing w:val="15"/>
                <w:sz w:val="20"/>
                <w:szCs w:val="20"/>
              </w:rPr>
              <w:t xml:space="preserve"> </w:t>
            </w:r>
            <w:r w:rsidRPr="005F0351">
              <w:rPr>
                <w:sz w:val="20"/>
                <w:szCs w:val="20"/>
              </w:rPr>
              <w:t>și</w:t>
            </w:r>
            <w:r w:rsidRPr="005F0351">
              <w:rPr>
                <w:spacing w:val="16"/>
                <w:sz w:val="20"/>
                <w:szCs w:val="20"/>
              </w:rPr>
              <w:t xml:space="preserve"> </w:t>
            </w:r>
            <w:r w:rsidRPr="005F0351">
              <w:rPr>
                <w:sz w:val="20"/>
                <w:szCs w:val="20"/>
              </w:rPr>
              <w:t>este</w:t>
            </w:r>
            <w:r w:rsidRPr="005F0351">
              <w:rPr>
                <w:spacing w:val="17"/>
                <w:sz w:val="20"/>
                <w:szCs w:val="20"/>
              </w:rPr>
              <w:t xml:space="preserve"> </w:t>
            </w:r>
            <w:r w:rsidRPr="005F0351">
              <w:rPr>
                <w:sz w:val="20"/>
                <w:szCs w:val="20"/>
              </w:rPr>
              <w:t>completată,</w:t>
            </w:r>
            <w:r w:rsidRPr="005F0351">
              <w:rPr>
                <w:spacing w:val="17"/>
                <w:sz w:val="20"/>
                <w:szCs w:val="20"/>
              </w:rPr>
              <w:t xml:space="preserve"> </w:t>
            </w:r>
            <w:r w:rsidRPr="005F0351">
              <w:rPr>
                <w:sz w:val="20"/>
                <w:szCs w:val="20"/>
              </w:rPr>
              <w:t>datată,</w:t>
            </w:r>
            <w:r w:rsidRPr="005F0351">
              <w:rPr>
                <w:spacing w:val="-47"/>
                <w:sz w:val="20"/>
                <w:szCs w:val="20"/>
              </w:rPr>
              <w:t xml:space="preserve">   </w:t>
            </w:r>
            <w:r w:rsidRPr="005F0351">
              <w:rPr>
                <w:spacing w:val="-1"/>
                <w:sz w:val="20"/>
                <w:szCs w:val="20"/>
              </w:rPr>
              <w:t xml:space="preserve"> </w:t>
            </w:r>
            <w:r w:rsidRPr="005F0351">
              <w:rPr>
                <w:sz w:val="20"/>
                <w:szCs w:val="20"/>
              </w:rPr>
              <w:t>semnată</w:t>
            </w:r>
            <w:r w:rsidRPr="005F0351">
              <w:rPr>
                <w:spacing w:val="3"/>
                <w:sz w:val="20"/>
                <w:szCs w:val="20"/>
              </w:rPr>
              <w:t xml:space="preserve"> </w:t>
            </w:r>
            <w:r w:rsidRPr="005F0351">
              <w:rPr>
                <w:sz w:val="20"/>
                <w:szCs w:val="20"/>
              </w:rPr>
              <w:t>şi</w:t>
            </w:r>
            <w:r w:rsidRPr="005F0351">
              <w:rPr>
                <w:spacing w:val="-2"/>
                <w:sz w:val="20"/>
                <w:szCs w:val="20"/>
              </w:rPr>
              <w:t xml:space="preserve"> </w:t>
            </w:r>
            <w:r w:rsidRPr="005F0351">
              <w:rPr>
                <w:sz w:val="20"/>
                <w:szCs w:val="20"/>
              </w:rPr>
              <w:t>cu</w:t>
            </w:r>
            <w:r w:rsidRPr="005F0351">
              <w:rPr>
                <w:spacing w:val="1"/>
                <w:sz w:val="20"/>
                <w:szCs w:val="20"/>
              </w:rPr>
              <w:t xml:space="preserve"> </w:t>
            </w:r>
            <w:r w:rsidRPr="005F0351">
              <w:rPr>
                <w:sz w:val="20"/>
                <w:szCs w:val="20"/>
              </w:rPr>
              <w:t>numele</w:t>
            </w:r>
            <w:r w:rsidRPr="005F0351">
              <w:rPr>
                <w:spacing w:val="-1"/>
                <w:sz w:val="20"/>
                <w:szCs w:val="20"/>
              </w:rPr>
              <w:t xml:space="preserve"> </w:t>
            </w:r>
            <w:r w:rsidRPr="005F0351">
              <w:rPr>
                <w:sz w:val="20"/>
                <w:szCs w:val="20"/>
              </w:rPr>
              <w:t>complet al persoanei</w:t>
            </w:r>
            <w:r w:rsidRPr="005F0351">
              <w:rPr>
                <w:spacing w:val="-2"/>
                <w:sz w:val="20"/>
                <w:szCs w:val="20"/>
              </w:rPr>
              <w:t xml:space="preserve"> </w:t>
            </w:r>
            <w:r w:rsidRPr="005F0351">
              <w:rPr>
                <w:sz w:val="20"/>
                <w:szCs w:val="20"/>
              </w:rPr>
              <w:t>semnatare?</w:t>
            </w:r>
          </w:p>
        </w:tc>
        <w:tc>
          <w:tcPr>
            <w:tcW w:w="992" w:type="dxa"/>
            <w:gridSpan w:val="2"/>
          </w:tcPr>
          <w:p w14:paraId="0A684510" w14:textId="77777777" w:rsidR="00523CDF" w:rsidRPr="005F0351" w:rsidRDefault="00523CDF" w:rsidP="00E83AA5">
            <w:pPr>
              <w:pStyle w:val="TableParagraph"/>
              <w:rPr>
                <w:sz w:val="20"/>
              </w:rPr>
            </w:pPr>
          </w:p>
        </w:tc>
        <w:tc>
          <w:tcPr>
            <w:tcW w:w="850" w:type="dxa"/>
            <w:gridSpan w:val="2"/>
          </w:tcPr>
          <w:p w14:paraId="5D2E21E5" w14:textId="77777777" w:rsidR="00523CDF" w:rsidRPr="005F0351" w:rsidRDefault="00523CDF" w:rsidP="00E83AA5">
            <w:pPr>
              <w:pStyle w:val="TableParagraph"/>
              <w:rPr>
                <w:sz w:val="20"/>
              </w:rPr>
            </w:pPr>
          </w:p>
        </w:tc>
      </w:tr>
      <w:tr w:rsidR="00280F86" w:rsidRPr="005F0351" w14:paraId="766E35C7" w14:textId="77777777" w:rsidTr="00183C58">
        <w:trPr>
          <w:trHeight w:val="350"/>
        </w:trPr>
        <w:tc>
          <w:tcPr>
            <w:tcW w:w="8841" w:type="dxa"/>
            <w:gridSpan w:val="3"/>
          </w:tcPr>
          <w:p w14:paraId="245F65FE" w14:textId="28289C04" w:rsidR="00280F86" w:rsidRPr="005F0351" w:rsidDel="009D5637" w:rsidRDefault="00280F86" w:rsidP="00B2343C">
            <w:pPr>
              <w:pStyle w:val="TableParagraph"/>
              <w:numPr>
                <w:ilvl w:val="0"/>
                <w:numId w:val="18"/>
              </w:numPr>
              <w:spacing w:line="223" w:lineRule="exact"/>
              <w:jc w:val="both"/>
              <w:rPr>
                <w:sz w:val="20"/>
                <w:szCs w:val="20"/>
              </w:rPr>
            </w:pPr>
            <w:r w:rsidRPr="005F0351">
              <w:rPr>
                <w:sz w:val="20"/>
                <w:szCs w:val="20"/>
              </w:rPr>
              <w:t xml:space="preserve">Autoevaluarea </w:t>
            </w:r>
            <w:r w:rsidR="007A5A26" w:rsidRPr="005F0351">
              <w:rPr>
                <w:sz w:val="20"/>
                <w:szCs w:val="20"/>
              </w:rPr>
              <w:t xml:space="preserve">ofertei din punct de vedere al respectării </w:t>
            </w:r>
            <w:r w:rsidRPr="005F0351">
              <w:rPr>
                <w:sz w:val="20"/>
                <w:szCs w:val="20"/>
              </w:rPr>
              <w:t>principiului DNSH a fost încărcată?</w:t>
            </w:r>
          </w:p>
        </w:tc>
        <w:tc>
          <w:tcPr>
            <w:tcW w:w="992" w:type="dxa"/>
            <w:gridSpan w:val="2"/>
          </w:tcPr>
          <w:p w14:paraId="7AD87E7D" w14:textId="77777777" w:rsidR="00280F86" w:rsidRPr="005F0351" w:rsidRDefault="00280F86" w:rsidP="00E83AA5">
            <w:pPr>
              <w:pStyle w:val="TableParagraph"/>
              <w:rPr>
                <w:sz w:val="20"/>
              </w:rPr>
            </w:pPr>
          </w:p>
        </w:tc>
        <w:tc>
          <w:tcPr>
            <w:tcW w:w="850" w:type="dxa"/>
            <w:gridSpan w:val="2"/>
          </w:tcPr>
          <w:p w14:paraId="5E79819C" w14:textId="77777777" w:rsidR="00280F86" w:rsidRPr="005F0351" w:rsidRDefault="00280F86" w:rsidP="00E83AA5">
            <w:pPr>
              <w:pStyle w:val="TableParagraph"/>
              <w:rPr>
                <w:sz w:val="20"/>
              </w:rPr>
            </w:pPr>
          </w:p>
        </w:tc>
      </w:tr>
      <w:tr w:rsidR="00B349BC" w:rsidRPr="005F0351" w14:paraId="6C85C3EE" w14:textId="77777777" w:rsidTr="00183C58">
        <w:trPr>
          <w:trHeight w:val="350"/>
        </w:trPr>
        <w:tc>
          <w:tcPr>
            <w:tcW w:w="8841" w:type="dxa"/>
            <w:gridSpan w:val="3"/>
          </w:tcPr>
          <w:p w14:paraId="55F0DB4C" w14:textId="189BFF92" w:rsidR="00B349BC" w:rsidRPr="005F0351" w:rsidRDefault="00B349BC" w:rsidP="00B2343C">
            <w:pPr>
              <w:pStyle w:val="TableParagraph"/>
              <w:numPr>
                <w:ilvl w:val="0"/>
                <w:numId w:val="18"/>
              </w:numPr>
              <w:spacing w:line="223" w:lineRule="exact"/>
              <w:ind w:right="136"/>
              <w:jc w:val="both"/>
              <w:rPr>
                <w:sz w:val="20"/>
                <w:szCs w:val="20"/>
              </w:rPr>
            </w:pPr>
            <w:r w:rsidRPr="005F0351">
              <w:rPr>
                <w:sz w:val="20"/>
                <w:szCs w:val="20"/>
              </w:rPr>
              <w:lastRenderedPageBreak/>
              <w:t xml:space="preserve">Solicitantul justifică faptul că oferta/proiectul nu prejudiciază în mod semnificativ obiectivului de mediu privind atenuarea schimbărilor climatice, în conformitate cu cerinţele din Anexa </w:t>
            </w:r>
            <w:r w:rsidR="00597CA0" w:rsidRPr="005F0351">
              <w:rPr>
                <w:sz w:val="20"/>
                <w:szCs w:val="20"/>
              </w:rPr>
              <w:t>6</w:t>
            </w:r>
            <w:r w:rsidR="0012515F" w:rsidRPr="005F0351">
              <w:rPr>
                <w:sz w:val="20"/>
                <w:szCs w:val="20"/>
              </w:rPr>
              <w:t>.1</w:t>
            </w:r>
            <w:r w:rsidR="0093249D" w:rsidRPr="005F0351">
              <w:rPr>
                <w:sz w:val="20"/>
                <w:szCs w:val="20"/>
              </w:rPr>
              <w:t xml:space="preserve"> (partea 1 a listei de  verificare)</w:t>
            </w:r>
            <w:r w:rsidRPr="005F0351">
              <w:rPr>
                <w:sz w:val="20"/>
                <w:szCs w:val="20"/>
              </w:rPr>
              <w:t>?</w:t>
            </w:r>
          </w:p>
        </w:tc>
        <w:tc>
          <w:tcPr>
            <w:tcW w:w="992" w:type="dxa"/>
            <w:gridSpan w:val="2"/>
          </w:tcPr>
          <w:p w14:paraId="1419C8B5" w14:textId="77777777" w:rsidR="00B349BC" w:rsidRPr="005F0351" w:rsidRDefault="00B349BC" w:rsidP="00E83AA5">
            <w:pPr>
              <w:pStyle w:val="TableParagraph"/>
              <w:rPr>
                <w:sz w:val="20"/>
              </w:rPr>
            </w:pPr>
          </w:p>
        </w:tc>
        <w:tc>
          <w:tcPr>
            <w:tcW w:w="850" w:type="dxa"/>
            <w:gridSpan w:val="2"/>
          </w:tcPr>
          <w:p w14:paraId="3C3586EB" w14:textId="77777777" w:rsidR="00B349BC" w:rsidRPr="005F0351" w:rsidRDefault="00B349BC" w:rsidP="00E83AA5">
            <w:pPr>
              <w:pStyle w:val="TableParagraph"/>
              <w:rPr>
                <w:sz w:val="20"/>
              </w:rPr>
            </w:pPr>
          </w:p>
        </w:tc>
      </w:tr>
      <w:tr w:rsidR="007A5A26" w:rsidRPr="005F0351" w14:paraId="2DFDBCFF" w14:textId="77777777" w:rsidTr="00183C58">
        <w:trPr>
          <w:trHeight w:val="350"/>
        </w:trPr>
        <w:tc>
          <w:tcPr>
            <w:tcW w:w="8841" w:type="dxa"/>
            <w:gridSpan w:val="3"/>
          </w:tcPr>
          <w:p w14:paraId="2C3CEACE" w14:textId="3C723EEB" w:rsidR="007A5A26" w:rsidRPr="005F0351" w:rsidRDefault="007A5A26"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adaptarea la schimbările climatice</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
          <w:p w14:paraId="3808AAB7" w14:textId="77777777" w:rsidR="007A5A26" w:rsidRPr="005F0351" w:rsidRDefault="007A5A26" w:rsidP="00E83AA5">
            <w:pPr>
              <w:pStyle w:val="TableParagraph"/>
              <w:rPr>
                <w:sz w:val="20"/>
              </w:rPr>
            </w:pPr>
          </w:p>
        </w:tc>
        <w:tc>
          <w:tcPr>
            <w:tcW w:w="850" w:type="dxa"/>
            <w:gridSpan w:val="2"/>
          </w:tcPr>
          <w:p w14:paraId="3F8A0C11" w14:textId="77777777" w:rsidR="007A5A26" w:rsidRPr="005F0351" w:rsidRDefault="007A5A26" w:rsidP="00E83AA5">
            <w:pPr>
              <w:pStyle w:val="TableParagraph"/>
              <w:rPr>
                <w:sz w:val="20"/>
              </w:rPr>
            </w:pPr>
          </w:p>
        </w:tc>
      </w:tr>
      <w:tr w:rsidR="007A5A26" w:rsidRPr="005F0351" w14:paraId="7E20CE40" w14:textId="77777777" w:rsidTr="00183C58">
        <w:trPr>
          <w:trHeight w:val="350"/>
        </w:trPr>
        <w:tc>
          <w:tcPr>
            <w:tcW w:w="8841" w:type="dxa"/>
            <w:gridSpan w:val="3"/>
          </w:tcPr>
          <w:p w14:paraId="6C8CF54B" w14:textId="72F5F4DA" w:rsidR="007A5A26" w:rsidRPr="005F0351" w:rsidRDefault="007A5A26"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00E41794" w:rsidRPr="005F0351">
              <w:rPr>
                <w:sz w:val="20"/>
                <w:szCs w:val="20"/>
              </w:rPr>
              <w:t xml:space="preserve"> </w:t>
            </w:r>
            <w:r w:rsidRPr="005F0351">
              <w:rPr>
                <w:sz w:val="20"/>
                <w:szCs w:val="20"/>
              </w:rPr>
              <w:t>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utilizarea durabilă și protecția resurselor de apă și a celor marine</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
          <w:p w14:paraId="76AB1ED3" w14:textId="77777777" w:rsidR="007A5A26" w:rsidRPr="005F0351" w:rsidRDefault="007A5A26" w:rsidP="00E83AA5">
            <w:pPr>
              <w:pStyle w:val="TableParagraph"/>
              <w:rPr>
                <w:sz w:val="20"/>
              </w:rPr>
            </w:pPr>
          </w:p>
        </w:tc>
        <w:tc>
          <w:tcPr>
            <w:tcW w:w="850" w:type="dxa"/>
            <w:gridSpan w:val="2"/>
          </w:tcPr>
          <w:p w14:paraId="1DCA8A1A" w14:textId="77777777" w:rsidR="007A5A26" w:rsidRPr="005F0351" w:rsidRDefault="007A5A26" w:rsidP="00E83AA5">
            <w:pPr>
              <w:pStyle w:val="TableParagraph"/>
              <w:rPr>
                <w:sz w:val="20"/>
              </w:rPr>
            </w:pPr>
          </w:p>
        </w:tc>
      </w:tr>
      <w:tr w:rsidR="007A5A26" w:rsidRPr="005F0351" w14:paraId="2AD77835" w14:textId="77777777" w:rsidTr="00183C58">
        <w:trPr>
          <w:trHeight w:val="350"/>
        </w:trPr>
        <w:tc>
          <w:tcPr>
            <w:tcW w:w="8841" w:type="dxa"/>
            <w:gridSpan w:val="3"/>
          </w:tcPr>
          <w:p w14:paraId="00973B45" w14:textId="1BA24263" w:rsidR="007A5A26" w:rsidRPr="005F0351" w:rsidRDefault="007A5A26"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tranziția către o economie circulară</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
          <w:p w14:paraId="44C9890E" w14:textId="77777777" w:rsidR="007A5A26" w:rsidRPr="005F0351" w:rsidRDefault="007A5A26" w:rsidP="00E83AA5">
            <w:pPr>
              <w:pStyle w:val="TableParagraph"/>
              <w:rPr>
                <w:sz w:val="20"/>
              </w:rPr>
            </w:pPr>
          </w:p>
        </w:tc>
        <w:tc>
          <w:tcPr>
            <w:tcW w:w="850" w:type="dxa"/>
            <w:gridSpan w:val="2"/>
          </w:tcPr>
          <w:p w14:paraId="029BB766" w14:textId="77777777" w:rsidR="007A5A26" w:rsidRPr="005F0351" w:rsidRDefault="007A5A26" w:rsidP="00E83AA5">
            <w:pPr>
              <w:pStyle w:val="TableParagraph"/>
              <w:rPr>
                <w:sz w:val="20"/>
              </w:rPr>
            </w:pPr>
          </w:p>
        </w:tc>
      </w:tr>
      <w:tr w:rsidR="000E1B34" w:rsidRPr="005F0351" w14:paraId="0B1313BC" w14:textId="77777777" w:rsidTr="00183C58">
        <w:trPr>
          <w:trHeight w:val="350"/>
        </w:trPr>
        <w:tc>
          <w:tcPr>
            <w:tcW w:w="8841" w:type="dxa"/>
            <w:gridSpan w:val="3"/>
          </w:tcPr>
          <w:p w14:paraId="506E2D2A" w14:textId="087E6EFE" w:rsidR="000E1B34" w:rsidRPr="005F0351" w:rsidRDefault="00494323"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w:t>
            </w:r>
            <w:r w:rsidR="00932AFA" w:rsidRPr="005F0351">
              <w:rPr>
                <w:sz w:val="20"/>
                <w:szCs w:val="20"/>
              </w:rPr>
              <w:t>f</w:t>
            </w:r>
            <w:r w:rsidRPr="005F0351">
              <w:rPr>
                <w:sz w:val="20"/>
                <w:szCs w:val="20"/>
              </w:rPr>
              <w:t>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rFonts w:cstheme="minorHAnsi"/>
                <w:i/>
                <w:sz w:val="20"/>
                <w:szCs w:val="20"/>
              </w:rPr>
              <w:t>prevenirea și controlul poluării</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
          <w:p w14:paraId="2DC79121" w14:textId="77777777" w:rsidR="000E1B34" w:rsidRPr="005F0351" w:rsidRDefault="000E1B34" w:rsidP="00E83AA5">
            <w:pPr>
              <w:pStyle w:val="TableParagraph"/>
              <w:rPr>
                <w:sz w:val="20"/>
              </w:rPr>
            </w:pPr>
          </w:p>
        </w:tc>
        <w:tc>
          <w:tcPr>
            <w:tcW w:w="850" w:type="dxa"/>
            <w:gridSpan w:val="2"/>
          </w:tcPr>
          <w:p w14:paraId="5C1775E7" w14:textId="77777777" w:rsidR="000E1B34" w:rsidRPr="005F0351" w:rsidRDefault="000E1B34" w:rsidP="00E83AA5">
            <w:pPr>
              <w:pStyle w:val="TableParagraph"/>
              <w:rPr>
                <w:sz w:val="20"/>
              </w:rPr>
            </w:pPr>
          </w:p>
        </w:tc>
      </w:tr>
      <w:tr w:rsidR="00494323" w:rsidRPr="005F0351" w14:paraId="50E9EFCA" w14:textId="77777777" w:rsidTr="00183C58">
        <w:trPr>
          <w:trHeight w:val="350"/>
        </w:trPr>
        <w:tc>
          <w:tcPr>
            <w:tcW w:w="8841" w:type="dxa"/>
            <w:gridSpan w:val="3"/>
          </w:tcPr>
          <w:p w14:paraId="3161ECD7" w14:textId="4A0CB37D" w:rsidR="00494323" w:rsidRPr="005F0351" w:rsidRDefault="00B349BC" w:rsidP="00B2343C">
            <w:pPr>
              <w:pStyle w:val="TableParagraph"/>
              <w:numPr>
                <w:ilvl w:val="0"/>
                <w:numId w:val="18"/>
              </w:numPr>
              <w:spacing w:line="223" w:lineRule="exact"/>
              <w:ind w:right="136"/>
              <w:jc w:val="both"/>
              <w:rPr>
                <w:sz w:val="20"/>
                <w:szCs w:val="20"/>
              </w:rPr>
            </w:pPr>
            <w:r w:rsidRPr="005F0351">
              <w:rPr>
                <w:sz w:val="20"/>
                <w:szCs w:val="20"/>
              </w:rPr>
              <w:t>Solicitantul justific</w:t>
            </w:r>
            <w:r w:rsidRPr="005F0351">
              <w:rPr>
                <w:rFonts w:cstheme="minorHAnsi"/>
                <w:sz w:val="20"/>
                <w:szCs w:val="20"/>
              </w:rPr>
              <w:t>ă</w:t>
            </w:r>
            <w:r w:rsidRPr="005F0351">
              <w:rPr>
                <w:sz w:val="20"/>
                <w:szCs w:val="20"/>
              </w:rPr>
              <w:t xml:space="preserve"> </w:t>
            </w:r>
            <w:r w:rsidRPr="005F0351">
              <w:rPr>
                <w:rFonts w:cstheme="minorHAnsi"/>
                <w:sz w:val="20"/>
                <w:szCs w:val="20"/>
              </w:rPr>
              <w:t>ș</w:t>
            </w:r>
            <w:r w:rsidRPr="005F0351">
              <w:rPr>
                <w:sz w:val="20"/>
                <w:szCs w:val="20"/>
              </w:rPr>
              <w:t>i probeaz</w:t>
            </w:r>
            <w:r w:rsidRPr="005F0351">
              <w:rPr>
                <w:rFonts w:cstheme="minorHAnsi"/>
                <w:sz w:val="20"/>
                <w:szCs w:val="20"/>
              </w:rPr>
              <w:t>ă</w:t>
            </w:r>
            <w:r w:rsidRPr="005F0351">
              <w:rPr>
                <w:sz w:val="20"/>
                <w:szCs w:val="20"/>
              </w:rPr>
              <w:t xml:space="preserve"> prin documente relevante, dup</w:t>
            </w:r>
            <w:r w:rsidRPr="005F0351">
              <w:rPr>
                <w:rFonts w:cstheme="minorHAnsi"/>
                <w:sz w:val="20"/>
                <w:szCs w:val="20"/>
              </w:rPr>
              <w:t>ă</w:t>
            </w:r>
            <w:r w:rsidRPr="005F0351">
              <w:rPr>
                <w:sz w:val="20"/>
                <w:szCs w:val="20"/>
              </w:rPr>
              <w:t xml:space="preserve"> caz, faptul c</w:t>
            </w:r>
            <w:r w:rsidRPr="005F0351">
              <w:rPr>
                <w:rFonts w:cstheme="minorHAnsi"/>
                <w:sz w:val="20"/>
                <w:szCs w:val="20"/>
              </w:rPr>
              <w:t>ă</w:t>
            </w:r>
            <w:r w:rsidRPr="005F0351">
              <w:rPr>
                <w:sz w:val="20"/>
                <w:szCs w:val="20"/>
              </w:rPr>
              <w:t xml:space="preserve"> oferta/proiectul nu prejudiciaz</w:t>
            </w:r>
            <w:r w:rsidRPr="005F0351">
              <w:rPr>
                <w:rFonts w:cstheme="minorHAnsi"/>
                <w:sz w:val="20"/>
                <w:szCs w:val="20"/>
              </w:rPr>
              <w:t>ă</w:t>
            </w:r>
            <w:r w:rsidRPr="005F0351">
              <w:rPr>
                <w:sz w:val="20"/>
                <w:szCs w:val="20"/>
              </w:rPr>
              <w:t xml:space="preserve"> </w:t>
            </w:r>
            <w:r w:rsidRPr="005F0351">
              <w:rPr>
                <w:rFonts w:cstheme="minorHAnsi"/>
                <w:sz w:val="20"/>
                <w:szCs w:val="20"/>
              </w:rPr>
              <w:t>î</w:t>
            </w:r>
            <w:r w:rsidRPr="005F0351">
              <w:rPr>
                <w:sz w:val="20"/>
                <w:szCs w:val="20"/>
              </w:rPr>
              <w:t xml:space="preserve">n mod semnificativ obiectivului de mediu privind </w:t>
            </w:r>
            <w:r w:rsidRPr="005F0351">
              <w:rPr>
                <w:i/>
                <w:sz w:val="20"/>
                <w:szCs w:val="20"/>
              </w:rPr>
              <w:t>protecția și refacerea biodiversității și a ecosistemelor</w:t>
            </w:r>
            <w:r w:rsidRPr="005F0351">
              <w:rPr>
                <w:sz w:val="20"/>
                <w:szCs w:val="20"/>
              </w:rPr>
              <w:t xml:space="preserve">, </w:t>
            </w:r>
            <w:r w:rsidRPr="005F0351">
              <w:rPr>
                <w:rFonts w:cstheme="minorHAnsi"/>
                <w:sz w:val="20"/>
                <w:szCs w:val="20"/>
              </w:rPr>
              <w:t>î</w:t>
            </w:r>
            <w:r w:rsidRPr="005F0351">
              <w:rPr>
                <w:sz w:val="20"/>
                <w:szCs w:val="20"/>
              </w:rPr>
              <w:t>n conformitate cu cerin</w:t>
            </w:r>
            <w:r w:rsidRPr="005F0351">
              <w:rPr>
                <w:rFonts w:cstheme="minorHAnsi"/>
                <w:sz w:val="20"/>
                <w:szCs w:val="20"/>
              </w:rPr>
              <w:t>ţ</w:t>
            </w:r>
            <w:r w:rsidRPr="005F0351">
              <w:rPr>
                <w:sz w:val="20"/>
                <w:szCs w:val="20"/>
              </w:rPr>
              <w:t xml:space="preserve">ele din Anexa </w:t>
            </w:r>
            <w:r w:rsidR="00597CA0" w:rsidRPr="005F0351">
              <w:rPr>
                <w:sz w:val="20"/>
                <w:szCs w:val="20"/>
              </w:rPr>
              <w:t>6</w:t>
            </w:r>
            <w:r w:rsidR="0012515F" w:rsidRPr="005F0351">
              <w:rPr>
                <w:sz w:val="20"/>
                <w:szCs w:val="20"/>
              </w:rPr>
              <w:t>.1</w:t>
            </w:r>
            <w:r w:rsidRPr="005F0351">
              <w:rPr>
                <w:sz w:val="20"/>
                <w:szCs w:val="20"/>
              </w:rPr>
              <w:t>?</w:t>
            </w:r>
          </w:p>
        </w:tc>
        <w:tc>
          <w:tcPr>
            <w:tcW w:w="992" w:type="dxa"/>
            <w:gridSpan w:val="2"/>
          </w:tcPr>
          <w:p w14:paraId="14C7B299" w14:textId="77777777" w:rsidR="00494323" w:rsidRPr="005F0351" w:rsidRDefault="00494323" w:rsidP="00E83AA5">
            <w:pPr>
              <w:pStyle w:val="TableParagraph"/>
              <w:rPr>
                <w:sz w:val="20"/>
              </w:rPr>
            </w:pPr>
          </w:p>
        </w:tc>
        <w:tc>
          <w:tcPr>
            <w:tcW w:w="850" w:type="dxa"/>
            <w:gridSpan w:val="2"/>
          </w:tcPr>
          <w:p w14:paraId="4C1B5DCA" w14:textId="77777777" w:rsidR="00494323" w:rsidRPr="005F0351" w:rsidRDefault="00494323" w:rsidP="00E83AA5">
            <w:pPr>
              <w:pStyle w:val="TableParagraph"/>
              <w:rPr>
                <w:sz w:val="20"/>
              </w:rPr>
            </w:pPr>
          </w:p>
        </w:tc>
      </w:tr>
      <w:tr w:rsidR="008A0233" w:rsidRPr="005F0351" w14:paraId="570A0BE7" w14:textId="77777777" w:rsidTr="00183C58">
        <w:trPr>
          <w:trHeight w:val="350"/>
        </w:trPr>
        <w:tc>
          <w:tcPr>
            <w:tcW w:w="8841" w:type="dxa"/>
            <w:gridSpan w:val="3"/>
          </w:tcPr>
          <w:p w14:paraId="10C680B0" w14:textId="1193F350" w:rsidR="008A0233" w:rsidRPr="005F0351" w:rsidRDefault="008A0233" w:rsidP="00B2343C">
            <w:pPr>
              <w:pStyle w:val="TableParagraph"/>
              <w:numPr>
                <w:ilvl w:val="0"/>
                <w:numId w:val="18"/>
              </w:numPr>
              <w:spacing w:line="223" w:lineRule="exact"/>
              <w:ind w:right="136"/>
              <w:jc w:val="both"/>
              <w:rPr>
                <w:sz w:val="20"/>
                <w:szCs w:val="20"/>
              </w:rPr>
            </w:pPr>
            <w:r w:rsidRPr="008A0233">
              <w:rPr>
                <w:sz w:val="20"/>
                <w:szCs w:val="20"/>
              </w:rPr>
              <w:t>A fost respectată conformitatea proiectului cu principiul DNSH, inclusiv excluderea de la sprijinul acordat în cadrul acestei măsuri, în special a activităților legate de depozite de deșeuri, incineratoare și instalații de tratare mecano-biologică a deșeurilor, precum și activitățile legate de extracția materiilor prime?</w:t>
            </w:r>
          </w:p>
        </w:tc>
        <w:tc>
          <w:tcPr>
            <w:tcW w:w="992" w:type="dxa"/>
            <w:gridSpan w:val="2"/>
          </w:tcPr>
          <w:p w14:paraId="2A439DD4" w14:textId="77777777" w:rsidR="008A0233" w:rsidRPr="005F0351" w:rsidRDefault="008A0233" w:rsidP="00E83AA5">
            <w:pPr>
              <w:pStyle w:val="TableParagraph"/>
              <w:rPr>
                <w:sz w:val="20"/>
              </w:rPr>
            </w:pPr>
          </w:p>
        </w:tc>
        <w:tc>
          <w:tcPr>
            <w:tcW w:w="850" w:type="dxa"/>
            <w:gridSpan w:val="2"/>
          </w:tcPr>
          <w:p w14:paraId="7F0AA933" w14:textId="77777777" w:rsidR="008A0233" w:rsidRPr="005F0351" w:rsidRDefault="008A0233" w:rsidP="00E83AA5">
            <w:pPr>
              <w:pStyle w:val="TableParagraph"/>
              <w:rPr>
                <w:sz w:val="20"/>
              </w:rPr>
            </w:pPr>
          </w:p>
        </w:tc>
      </w:tr>
      <w:tr w:rsidR="00E83AA5" w:rsidRPr="005F0351" w14:paraId="492FC014" w14:textId="77777777" w:rsidTr="00183C58">
        <w:trPr>
          <w:trHeight w:val="359"/>
        </w:trPr>
        <w:tc>
          <w:tcPr>
            <w:tcW w:w="8841" w:type="dxa"/>
            <w:gridSpan w:val="3"/>
          </w:tcPr>
          <w:p w14:paraId="2931F4D2" w14:textId="1B7BDEE4" w:rsidR="00E83AA5" w:rsidRPr="005F0351" w:rsidRDefault="00E83AA5" w:rsidP="00E83AA5">
            <w:pPr>
              <w:pStyle w:val="TableParagraph"/>
              <w:spacing w:line="228" w:lineRule="exact"/>
              <w:ind w:left="107"/>
              <w:rPr>
                <w:b/>
                <w:sz w:val="20"/>
                <w:szCs w:val="20"/>
              </w:rPr>
            </w:pPr>
            <w:r w:rsidRPr="005F0351">
              <w:rPr>
                <w:b/>
                <w:sz w:val="20"/>
                <w:szCs w:val="20"/>
              </w:rPr>
              <w:t>Anexe</w:t>
            </w:r>
            <w:r w:rsidRPr="005F0351">
              <w:rPr>
                <w:b/>
                <w:spacing w:val="-3"/>
                <w:sz w:val="20"/>
                <w:szCs w:val="20"/>
              </w:rPr>
              <w:t xml:space="preserve"> </w:t>
            </w:r>
            <w:r w:rsidRPr="005F0351">
              <w:rPr>
                <w:b/>
                <w:sz w:val="20"/>
                <w:szCs w:val="20"/>
              </w:rPr>
              <w:t>privind</w:t>
            </w:r>
            <w:r w:rsidRPr="005F0351">
              <w:rPr>
                <w:b/>
                <w:spacing w:val="-4"/>
                <w:sz w:val="20"/>
                <w:szCs w:val="20"/>
              </w:rPr>
              <w:t xml:space="preserve"> </w:t>
            </w:r>
            <w:r w:rsidRPr="005F0351">
              <w:rPr>
                <w:b/>
                <w:sz w:val="20"/>
                <w:szCs w:val="20"/>
              </w:rPr>
              <w:t>documente</w:t>
            </w:r>
            <w:r w:rsidRPr="005F0351">
              <w:rPr>
                <w:b/>
                <w:spacing w:val="-2"/>
                <w:sz w:val="20"/>
                <w:szCs w:val="20"/>
              </w:rPr>
              <w:t xml:space="preserve"> </w:t>
            </w:r>
            <w:r w:rsidRPr="005F0351">
              <w:rPr>
                <w:b/>
                <w:sz w:val="20"/>
                <w:szCs w:val="20"/>
              </w:rPr>
              <w:t>suport</w:t>
            </w:r>
            <w:r w:rsidRPr="005F0351">
              <w:rPr>
                <w:b/>
                <w:spacing w:val="-2"/>
                <w:sz w:val="20"/>
                <w:szCs w:val="20"/>
              </w:rPr>
              <w:t xml:space="preserve"> </w:t>
            </w:r>
            <w:r w:rsidRPr="005F0351">
              <w:rPr>
                <w:b/>
                <w:sz w:val="20"/>
                <w:szCs w:val="20"/>
              </w:rPr>
              <w:t>specifice</w:t>
            </w:r>
            <w:r w:rsidRPr="005F0351">
              <w:rPr>
                <w:b/>
                <w:spacing w:val="-2"/>
                <w:sz w:val="20"/>
                <w:szCs w:val="20"/>
              </w:rPr>
              <w:t xml:space="preserve"> </w:t>
            </w:r>
            <w:r w:rsidR="00FB1B84" w:rsidRPr="005F0351">
              <w:rPr>
                <w:b/>
                <w:sz w:val="20"/>
                <w:szCs w:val="20"/>
              </w:rPr>
              <w:t>ofertei</w:t>
            </w:r>
            <w:r w:rsidRPr="005F0351">
              <w:rPr>
                <w:b/>
                <w:spacing w:val="-2"/>
                <w:sz w:val="20"/>
                <w:szCs w:val="20"/>
              </w:rPr>
              <w:t xml:space="preserve"> </w:t>
            </w:r>
            <w:r w:rsidRPr="005F0351">
              <w:rPr>
                <w:b/>
                <w:sz w:val="20"/>
                <w:szCs w:val="20"/>
              </w:rPr>
              <w:t>și</w:t>
            </w:r>
            <w:r w:rsidRPr="005F0351">
              <w:rPr>
                <w:b/>
                <w:spacing w:val="-4"/>
                <w:sz w:val="20"/>
                <w:szCs w:val="20"/>
              </w:rPr>
              <w:t xml:space="preserve"> </w:t>
            </w:r>
            <w:r w:rsidRPr="005F0351">
              <w:rPr>
                <w:b/>
                <w:sz w:val="20"/>
                <w:szCs w:val="20"/>
              </w:rPr>
              <w:t>alte</w:t>
            </w:r>
            <w:r w:rsidRPr="005F0351">
              <w:rPr>
                <w:b/>
                <w:spacing w:val="3"/>
                <w:sz w:val="20"/>
                <w:szCs w:val="20"/>
              </w:rPr>
              <w:t xml:space="preserve"> </w:t>
            </w:r>
            <w:r w:rsidRPr="005F0351">
              <w:rPr>
                <w:b/>
                <w:sz w:val="20"/>
                <w:szCs w:val="20"/>
              </w:rPr>
              <w:t>anexe</w:t>
            </w:r>
          </w:p>
        </w:tc>
        <w:tc>
          <w:tcPr>
            <w:tcW w:w="992" w:type="dxa"/>
            <w:gridSpan w:val="2"/>
          </w:tcPr>
          <w:p w14:paraId="7C89D515" w14:textId="4745B389" w:rsidR="00E83AA5" w:rsidRPr="005F0351" w:rsidRDefault="00E83AA5" w:rsidP="00E83AA5">
            <w:pPr>
              <w:pStyle w:val="TableParagraph"/>
              <w:rPr>
                <w:sz w:val="20"/>
              </w:rPr>
            </w:pPr>
          </w:p>
        </w:tc>
        <w:tc>
          <w:tcPr>
            <w:tcW w:w="850" w:type="dxa"/>
            <w:gridSpan w:val="2"/>
          </w:tcPr>
          <w:p w14:paraId="4EC07AB1" w14:textId="77777777" w:rsidR="00E83AA5" w:rsidRPr="005F0351" w:rsidRDefault="00E83AA5" w:rsidP="00E83AA5">
            <w:pPr>
              <w:pStyle w:val="TableParagraph"/>
              <w:rPr>
                <w:sz w:val="20"/>
              </w:rPr>
            </w:pPr>
          </w:p>
        </w:tc>
      </w:tr>
      <w:tr w:rsidR="00E83AA5" w:rsidRPr="005F0351" w14:paraId="184DB4B9" w14:textId="77777777" w:rsidTr="00183C58">
        <w:trPr>
          <w:trHeight w:val="196"/>
        </w:trPr>
        <w:tc>
          <w:tcPr>
            <w:tcW w:w="8841" w:type="dxa"/>
            <w:gridSpan w:val="3"/>
          </w:tcPr>
          <w:p w14:paraId="47E888B2" w14:textId="7AA917D6" w:rsidR="00E83AA5" w:rsidRPr="005F0351" w:rsidRDefault="00E83AA5" w:rsidP="00B2343C">
            <w:pPr>
              <w:pStyle w:val="TableParagraph"/>
              <w:numPr>
                <w:ilvl w:val="0"/>
                <w:numId w:val="12"/>
              </w:numPr>
              <w:spacing w:line="223" w:lineRule="exact"/>
              <w:rPr>
                <w:sz w:val="20"/>
              </w:rPr>
            </w:pPr>
            <w:r w:rsidRPr="005F0351">
              <w:rPr>
                <w:sz w:val="20"/>
              </w:rPr>
              <w:t>Declarați</w:t>
            </w:r>
            <w:r w:rsidR="003F03CF" w:rsidRPr="005F0351">
              <w:rPr>
                <w:sz w:val="20"/>
              </w:rPr>
              <w:t>a</w:t>
            </w:r>
            <w:r w:rsidRPr="005F0351">
              <w:rPr>
                <w:spacing w:val="-3"/>
                <w:sz w:val="20"/>
              </w:rPr>
              <w:t xml:space="preserve"> </w:t>
            </w:r>
            <w:r w:rsidRPr="005F0351">
              <w:rPr>
                <w:sz w:val="20"/>
              </w:rPr>
              <w:t>privind</w:t>
            </w:r>
            <w:r w:rsidRPr="005F0351">
              <w:rPr>
                <w:spacing w:val="-2"/>
                <w:sz w:val="20"/>
              </w:rPr>
              <w:t xml:space="preserve"> </w:t>
            </w:r>
            <w:r w:rsidRPr="005F0351">
              <w:rPr>
                <w:sz w:val="20"/>
              </w:rPr>
              <w:t>disponibilitatea</w:t>
            </w:r>
            <w:r w:rsidRPr="005F0351">
              <w:rPr>
                <w:spacing w:val="-3"/>
                <w:sz w:val="20"/>
              </w:rPr>
              <w:t xml:space="preserve"> </w:t>
            </w:r>
            <w:r w:rsidRPr="005F0351">
              <w:rPr>
                <w:sz w:val="20"/>
              </w:rPr>
              <w:t>terenurilor</w:t>
            </w:r>
            <w:r w:rsidRPr="005F0351">
              <w:rPr>
                <w:spacing w:val="2"/>
                <w:sz w:val="20"/>
              </w:rPr>
              <w:t xml:space="preserve"> </w:t>
            </w:r>
            <w:r w:rsidRPr="005F0351">
              <w:rPr>
                <w:sz w:val="20"/>
              </w:rPr>
              <w:t>au</w:t>
            </w:r>
            <w:r w:rsidRPr="005F0351">
              <w:rPr>
                <w:spacing w:val="-3"/>
                <w:sz w:val="20"/>
              </w:rPr>
              <w:t xml:space="preserve"> </w:t>
            </w:r>
            <w:r w:rsidRPr="005F0351">
              <w:rPr>
                <w:sz w:val="20"/>
              </w:rPr>
              <w:t>fost</w:t>
            </w:r>
            <w:r w:rsidRPr="005F0351">
              <w:rPr>
                <w:spacing w:val="-4"/>
                <w:sz w:val="20"/>
              </w:rPr>
              <w:t xml:space="preserve"> </w:t>
            </w:r>
            <w:r w:rsidRPr="005F0351">
              <w:rPr>
                <w:sz w:val="20"/>
              </w:rPr>
              <w:t>încărcat</w:t>
            </w:r>
            <w:r w:rsidR="00310D98" w:rsidRPr="005F0351">
              <w:rPr>
                <w:sz w:val="20"/>
              </w:rPr>
              <w:t>ă</w:t>
            </w:r>
            <w:r w:rsidRPr="005F0351">
              <w:rPr>
                <w:spacing w:val="-3"/>
                <w:sz w:val="20"/>
              </w:rPr>
              <w:t xml:space="preserve"> </w:t>
            </w:r>
            <w:r w:rsidRPr="005F0351">
              <w:rPr>
                <w:sz w:val="20"/>
              </w:rPr>
              <w:t>în</w:t>
            </w:r>
            <w:r w:rsidRPr="005F0351">
              <w:rPr>
                <w:spacing w:val="-4"/>
                <w:sz w:val="20"/>
              </w:rPr>
              <w:t xml:space="preserve"> platforma electronică </w:t>
            </w:r>
            <w:r w:rsidRPr="005F0351">
              <w:rPr>
                <w:sz w:val="20"/>
              </w:rPr>
              <w:t>?</w:t>
            </w:r>
          </w:p>
        </w:tc>
        <w:tc>
          <w:tcPr>
            <w:tcW w:w="992" w:type="dxa"/>
            <w:gridSpan w:val="2"/>
          </w:tcPr>
          <w:p w14:paraId="3ED0EECE" w14:textId="77777777" w:rsidR="00E83AA5" w:rsidRPr="005F0351" w:rsidRDefault="00E83AA5" w:rsidP="00E83AA5">
            <w:pPr>
              <w:pStyle w:val="TableParagraph"/>
              <w:rPr>
                <w:sz w:val="20"/>
              </w:rPr>
            </w:pPr>
          </w:p>
        </w:tc>
        <w:tc>
          <w:tcPr>
            <w:tcW w:w="850" w:type="dxa"/>
            <w:gridSpan w:val="2"/>
          </w:tcPr>
          <w:p w14:paraId="70661C04" w14:textId="77777777" w:rsidR="00E83AA5" w:rsidRPr="005F0351" w:rsidRDefault="00E83AA5" w:rsidP="00E83AA5">
            <w:pPr>
              <w:pStyle w:val="TableParagraph"/>
              <w:rPr>
                <w:sz w:val="20"/>
              </w:rPr>
            </w:pPr>
          </w:p>
        </w:tc>
      </w:tr>
      <w:tr w:rsidR="00F70387" w:rsidRPr="005F0351" w14:paraId="0B30015D" w14:textId="77777777" w:rsidTr="00183C58">
        <w:trPr>
          <w:trHeight w:val="512"/>
        </w:trPr>
        <w:tc>
          <w:tcPr>
            <w:tcW w:w="8841" w:type="dxa"/>
            <w:gridSpan w:val="3"/>
          </w:tcPr>
          <w:p w14:paraId="69E3ED03" w14:textId="0A79A29F" w:rsidR="00F70387" w:rsidRPr="005F0351" w:rsidRDefault="00F70387" w:rsidP="00B2343C">
            <w:pPr>
              <w:pStyle w:val="TableParagraph"/>
              <w:numPr>
                <w:ilvl w:val="0"/>
                <w:numId w:val="12"/>
              </w:numPr>
              <w:ind w:right="136"/>
              <w:jc w:val="both"/>
              <w:rPr>
                <w:sz w:val="20"/>
              </w:rPr>
            </w:pPr>
            <w:r w:rsidRPr="005F0351">
              <w:rPr>
                <w:sz w:val="20"/>
              </w:rPr>
              <w:t>Planul</w:t>
            </w:r>
            <w:r w:rsidRPr="005F0351">
              <w:rPr>
                <w:spacing w:val="1"/>
                <w:sz w:val="20"/>
              </w:rPr>
              <w:t xml:space="preserve"> </w:t>
            </w:r>
            <w:r w:rsidRPr="005F0351">
              <w:rPr>
                <w:sz w:val="20"/>
              </w:rPr>
              <w:t>de</w:t>
            </w:r>
            <w:r w:rsidRPr="005F0351">
              <w:rPr>
                <w:spacing w:val="1"/>
                <w:sz w:val="20"/>
              </w:rPr>
              <w:t xml:space="preserve"> </w:t>
            </w:r>
            <w:r w:rsidRPr="005F0351">
              <w:rPr>
                <w:sz w:val="20"/>
              </w:rPr>
              <w:t>amplasament</w:t>
            </w:r>
            <w:r w:rsidRPr="005F0351">
              <w:rPr>
                <w:spacing w:val="1"/>
                <w:sz w:val="20"/>
              </w:rPr>
              <w:t xml:space="preserve"> </w:t>
            </w:r>
            <w:r w:rsidRPr="005F0351">
              <w:rPr>
                <w:sz w:val="20"/>
              </w:rPr>
              <w:t>pentru</w:t>
            </w:r>
            <w:r w:rsidRPr="005F0351">
              <w:rPr>
                <w:spacing w:val="1"/>
                <w:sz w:val="20"/>
              </w:rPr>
              <w:t xml:space="preserve"> </w:t>
            </w:r>
            <w:r w:rsidRPr="005F0351">
              <w:rPr>
                <w:sz w:val="20"/>
              </w:rPr>
              <w:t>imobile</w:t>
            </w:r>
            <w:r w:rsidRPr="005F0351">
              <w:rPr>
                <w:spacing w:val="1"/>
                <w:sz w:val="20"/>
              </w:rPr>
              <w:t xml:space="preserve"> </w:t>
            </w:r>
            <w:r w:rsidRPr="005F0351">
              <w:rPr>
                <w:sz w:val="20"/>
              </w:rPr>
              <w:t>pe</w:t>
            </w:r>
            <w:r w:rsidRPr="005F0351">
              <w:rPr>
                <w:spacing w:val="1"/>
                <w:sz w:val="20"/>
              </w:rPr>
              <w:t xml:space="preserve"> </w:t>
            </w:r>
            <w:r w:rsidRPr="005F0351">
              <w:rPr>
                <w:sz w:val="20"/>
              </w:rPr>
              <w:t>care</w:t>
            </w:r>
            <w:r w:rsidRPr="005F0351">
              <w:rPr>
                <w:spacing w:val="1"/>
                <w:sz w:val="20"/>
              </w:rPr>
              <w:t xml:space="preserve"> </w:t>
            </w:r>
            <w:r w:rsidRPr="005F0351">
              <w:rPr>
                <w:sz w:val="20"/>
              </w:rPr>
              <w:t>se propune</w:t>
            </w:r>
            <w:r w:rsidRPr="005F0351">
              <w:rPr>
                <w:spacing w:val="1"/>
                <w:sz w:val="20"/>
              </w:rPr>
              <w:t xml:space="preserve"> </w:t>
            </w:r>
            <w:r w:rsidRPr="005F0351">
              <w:rPr>
                <w:sz w:val="20"/>
              </w:rPr>
              <w:t>a</w:t>
            </w:r>
            <w:r w:rsidRPr="005F0351">
              <w:rPr>
                <w:spacing w:val="1"/>
                <w:sz w:val="20"/>
              </w:rPr>
              <w:t xml:space="preserve"> </w:t>
            </w:r>
            <w:r w:rsidRPr="005F0351">
              <w:rPr>
                <w:sz w:val="20"/>
              </w:rPr>
              <w:t>se</w:t>
            </w:r>
            <w:r w:rsidRPr="005F0351">
              <w:rPr>
                <w:spacing w:val="1"/>
                <w:sz w:val="20"/>
              </w:rPr>
              <w:t xml:space="preserve"> </w:t>
            </w:r>
            <w:r w:rsidRPr="005F0351">
              <w:rPr>
                <w:sz w:val="20"/>
              </w:rPr>
              <w:t>realiza investiția</w:t>
            </w:r>
            <w:r w:rsidRPr="005F0351">
              <w:rPr>
                <w:spacing w:val="1"/>
                <w:sz w:val="20"/>
              </w:rPr>
              <w:t xml:space="preserve"> </w:t>
            </w:r>
            <w:r w:rsidRPr="005F0351">
              <w:rPr>
                <w:sz w:val="20"/>
              </w:rPr>
              <w:t>în</w:t>
            </w:r>
            <w:r w:rsidRPr="005F0351">
              <w:rPr>
                <w:spacing w:val="1"/>
                <w:sz w:val="20"/>
              </w:rPr>
              <w:t xml:space="preserve"> </w:t>
            </w:r>
            <w:r w:rsidRPr="005F0351">
              <w:rPr>
                <w:sz w:val="20"/>
              </w:rPr>
              <w:t xml:space="preserve">cadrul </w:t>
            </w:r>
            <w:r w:rsidRPr="005F0351">
              <w:rPr>
                <w:spacing w:val="-47"/>
                <w:sz w:val="20"/>
              </w:rPr>
              <w:t xml:space="preserve"> </w:t>
            </w:r>
            <w:r w:rsidRPr="005F0351">
              <w:rPr>
                <w:sz w:val="20"/>
              </w:rPr>
              <w:t>proiectului</w:t>
            </w:r>
            <w:r w:rsidRPr="005F0351">
              <w:rPr>
                <w:spacing w:val="-2"/>
                <w:sz w:val="20"/>
              </w:rPr>
              <w:t xml:space="preserve"> </w:t>
            </w:r>
            <w:r w:rsidRPr="005F0351">
              <w:rPr>
                <w:sz w:val="20"/>
              </w:rPr>
              <w:t>a</w:t>
            </w:r>
            <w:r w:rsidRPr="005F0351">
              <w:rPr>
                <w:spacing w:val="1"/>
                <w:sz w:val="20"/>
              </w:rPr>
              <w:t xml:space="preserve"> </w:t>
            </w:r>
            <w:r w:rsidRPr="005F0351">
              <w:rPr>
                <w:sz w:val="20"/>
              </w:rPr>
              <w:t>fost</w:t>
            </w:r>
            <w:r w:rsidRPr="005F0351">
              <w:rPr>
                <w:spacing w:val="-1"/>
                <w:sz w:val="20"/>
              </w:rPr>
              <w:t xml:space="preserve"> </w:t>
            </w:r>
            <w:r w:rsidRPr="005F0351">
              <w:rPr>
                <w:sz w:val="20"/>
              </w:rPr>
              <w:t>încărcat în</w:t>
            </w:r>
            <w:r w:rsidRPr="005F0351">
              <w:rPr>
                <w:spacing w:val="1"/>
                <w:sz w:val="20"/>
              </w:rPr>
              <w:t xml:space="preserve"> platforma electronică</w:t>
            </w:r>
            <w:r w:rsidRPr="005F0351">
              <w:rPr>
                <w:sz w:val="20"/>
              </w:rPr>
              <w:t>?</w:t>
            </w:r>
          </w:p>
        </w:tc>
        <w:tc>
          <w:tcPr>
            <w:tcW w:w="992" w:type="dxa"/>
            <w:gridSpan w:val="2"/>
          </w:tcPr>
          <w:p w14:paraId="68087B6E" w14:textId="77777777" w:rsidR="00F70387" w:rsidRPr="005F0351" w:rsidRDefault="00F70387" w:rsidP="00F70387">
            <w:pPr>
              <w:pStyle w:val="TableParagraph"/>
              <w:rPr>
                <w:sz w:val="20"/>
              </w:rPr>
            </w:pPr>
          </w:p>
        </w:tc>
        <w:tc>
          <w:tcPr>
            <w:tcW w:w="850" w:type="dxa"/>
            <w:gridSpan w:val="2"/>
          </w:tcPr>
          <w:p w14:paraId="28742805" w14:textId="77777777" w:rsidR="00F70387" w:rsidRPr="005F0351" w:rsidRDefault="00F70387" w:rsidP="00F70387">
            <w:pPr>
              <w:pStyle w:val="TableParagraph"/>
              <w:rPr>
                <w:sz w:val="20"/>
              </w:rPr>
            </w:pPr>
          </w:p>
        </w:tc>
      </w:tr>
      <w:tr w:rsidR="00F70387" w:rsidRPr="005F0351" w14:paraId="29BE32A5" w14:textId="77777777" w:rsidTr="00183C58">
        <w:trPr>
          <w:trHeight w:val="512"/>
        </w:trPr>
        <w:tc>
          <w:tcPr>
            <w:tcW w:w="8841" w:type="dxa"/>
            <w:gridSpan w:val="3"/>
          </w:tcPr>
          <w:p w14:paraId="5E22B7AF" w14:textId="4FFA8540" w:rsidR="00F70387" w:rsidRPr="005F0351" w:rsidRDefault="00F70387" w:rsidP="00B2343C">
            <w:pPr>
              <w:pStyle w:val="TableParagraph"/>
              <w:numPr>
                <w:ilvl w:val="0"/>
                <w:numId w:val="12"/>
              </w:numPr>
              <w:ind w:right="136"/>
              <w:jc w:val="both"/>
              <w:rPr>
                <w:sz w:val="20"/>
              </w:rPr>
            </w:pPr>
            <w:r w:rsidRPr="005F0351">
              <w:rPr>
                <w:sz w:val="20"/>
              </w:rPr>
              <w:t>Studiul</w:t>
            </w:r>
            <w:r w:rsidRPr="005F0351">
              <w:rPr>
                <w:spacing w:val="-10"/>
                <w:sz w:val="20"/>
              </w:rPr>
              <w:t xml:space="preserve"> </w:t>
            </w:r>
            <w:r w:rsidRPr="005F0351">
              <w:rPr>
                <w:sz w:val="20"/>
              </w:rPr>
              <w:t>de</w:t>
            </w:r>
            <w:r w:rsidRPr="005F0351">
              <w:rPr>
                <w:spacing w:val="-9"/>
                <w:sz w:val="20"/>
              </w:rPr>
              <w:t xml:space="preserve"> </w:t>
            </w:r>
            <w:r w:rsidRPr="005F0351">
              <w:rPr>
                <w:sz w:val="20"/>
              </w:rPr>
              <w:t>fezabilitate</w:t>
            </w:r>
            <w:r w:rsidRPr="005F0351">
              <w:rPr>
                <w:spacing w:val="-8"/>
                <w:sz w:val="20"/>
              </w:rPr>
              <w:t xml:space="preserve"> </w:t>
            </w:r>
            <w:r w:rsidRPr="005F0351">
              <w:rPr>
                <w:sz w:val="20"/>
              </w:rPr>
              <w:t>elaborat</w:t>
            </w:r>
            <w:r w:rsidRPr="005F0351">
              <w:rPr>
                <w:spacing w:val="-6"/>
                <w:sz w:val="20"/>
              </w:rPr>
              <w:t xml:space="preserve"> conform prevederilor HG nr. 907/2016 </w:t>
            </w:r>
            <w:r w:rsidRPr="005F0351">
              <w:rPr>
                <w:sz w:val="20"/>
              </w:rPr>
              <w:t>de</w:t>
            </w:r>
            <w:r w:rsidRPr="005F0351">
              <w:rPr>
                <w:spacing w:val="-9"/>
                <w:sz w:val="20"/>
              </w:rPr>
              <w:t xml:space="preserve"> </w:t>
            </w:r>
            <w:r w:rsidRPr="005F0351">
              <w:rPr>
                <w:sz w:val="20"/>
              </w:rPr>
              <w:t>către</w:t>
            </w:r>
            <w:r w:rsidRPr="005F0351">
              <w:rPr>
                <w:spacing w:val="-9"/>
                <w:sz w:val="20"/>
              </w:rPr>
              <w:t xml:space="preserve"> </w:t>
            </w:r>
            <w:r w:rsidRPr="005F0351">
              <w:rPr>
                <w:sz w:val="20"/>
              </w:rPr>
              <w:t>un</w:t>
            </w:r>
            <w:r w:rsidRPr="005F0351">
              <w:rPr>
                <w:spacing w:val="-11"/>
                <w:sz w:val="20"/>
              </w:rPr>
              <w:t xml:space="preserve"> </w:t>
            </w:r>
            <w:r w:rsidRPr="005F0351">
              <w:rPr>
                <w:sz w:val="20"/>
              </w:rPr>
              <w:t>operator</w:t>
            </w:r>
            <w:r w:rsidRPr="005F0351">
              <w:rPr>
                <w:spacing w:val="-9"/>
                <w:sz w:val="20"/>
              </w:rPr>
              <w:t xml:space="preserve"> </w:t>
            </w:r>
            <w:r w:rsidRPr="005F0351">
              <w:rPr>
                <w:sz w:val="20"/>
              </w:rPr>
              <w:t>economic în conformitate cu prevederile legale, precum</w:t>
            </w:r>
            <w:r w:rsidRPr="005F0351">
              <w:rPr>
                <w:spacing w:val="1"/>
                <w:sz w:val="20"/>
              </w:rPr>
              <w:t xml:space="preserve"> </w:t>
            </w:r>
            <w:r w:rsidRPr="005F0351">
              <w:rPr>
                <w:sz w:val="20"/>
              </w:rPr>
              <w:t>şi</w:t>
            </w:r>
            <w:r w:rsidRPr="005F0351">
              <w:rPr>
                <w:spacing w:val="-2"/>
                <w:sz w:val="20"/>
              </w:rPr>
              <w:t xml:space="preserve"> </w:t>
            </w:r>
            <w:r w:rsidRPr="005F0351">
              <w:rPr>
                <w:sz w:val="20"/>
              </w:rPr>
              <w:t>documentul</w:t>
            </w:r>
            <w:r w:rsidRPr="005F0351">
              <w:rPr>
                <w:spacing w:val="-1"/>
                <w:sz w:val="20"/>
              </w:rPr>
              <w:t xml:space="preserve"> </w:t>
            </w:r>
            <w:r w:rsidRPr="005F0351">
              <w:rPr>
                <w:sz w:val="20"/>
              </w:rPr>
              <w:t>de aprobare</w:t>
            </w:r>
            <w:r w:rsidRPr="005F0351">
              <w:rPr>
                <w:spacing w:val="-1"/>
                <w:sz w:val="20"/>
              </w:rPr>
              <w:t xml:space="preserve"> </w:t>
            </w:r>
            <w:r w:rsidRPr="005F0351">
              <w:rPr>
                <w:sz w:val="20"/>
              </w:rPr>
              <w:t>a</w:t>
            </w:r>
            <w:r w:rsidRPr="005F0351">
              <w:rPr>
                <w:spacing w:val="-2"/>
                <w:sz w:val="20"/>
              </w:rPr>
              <w:t xml:space="preserve"> </w:t>
            </w:r>
            <w:r w:rsidRPr="005F0351">
              <w:rPr>
                <w:sz w:val="20"/>
              </w:rPr>
              <w:t>acestuia,</w:t>
            </w:r>
            <w:r w:rsidRPr="005F0351">
              <w:rPr>
                <w:spacing w:val="1"/>
                <w:sz w:val="20"/>
              </w:rPr>
              <w:t xml:space="preserve"> </w:t>
            </w:r>
            <w:r w:rsidRPr="005F0351">
              <w:rPr>
                <w:sz w:val="20"/>
              </w:rPr>
              <w:t>au</w:t>
            </w:r>
            <w:r w:rsidRPr="005F0351">
              <w:rPr>
                <w:spacing w:val="-2"/>
                <w:sz w:val="20"/>
              </w:rPr>
              <w:t xml:space="preserve"> </w:t>
            </w:r>
            <w:r w:rsidRPr="005F0351">
              <w:rPr>
                <w:sz w:val="20"/>
              </w:rPr>
              <w:t>fost încărcate în</w:t>
            </w:r>
            <w:r w:rsidRPr="005F0351">
              <w:rPr>
                <w:spacing w:val="-2"/>
                <w:sz w:val="20"/>
              </w:rPr>
              <w:t xml:space="preserve"> platforma electronică?</w:t>
            </w:r>
          </w:p>
        </w:tc>
        <w:tc>
          <w:tcPr>
            <w:tcW w:w="992" w:type="dxa"/>
            <w:gridSpan w:val="2"/>
          </w:tcPr>
          <w:p w14:paraId="74EDA557" w14:textId="77777777" w:rsidR="00F70387" w:rsidRPr="005F0351" w:rsidRDefault="00F70387" w:rsidP="00F70387">
            <w:pPr>
              <w:pStyle w:val="TableParagraph"/>
              <w:rPr>
                <w:sz w:val="20"/>
              </w:rPr>
            </w:pPr>
          </w:p>
        </w:tc>
        <w:tc>
          <w:tcPr>
            <w:tcW w:w="850" w:type="dxa"/>
            <w:gridSpan w:val="2"/>
          </w:tcPr>
          <w:p w14:paraId="5BECE29B" w14:textId="77777777" w:rsidR="00F70387" w:rsidRPr="005F0351" w:rsidRDefault="00F70387" w:rsidP="00F70387">
            <w:pPr>
              <w:pStyle w:val="TableParagraph"/>
              <w:rPr>
                <w:sz w:val="20"/>
              </w:rPr>
            </w:pPr>
          </w:p>
        </w:tc>
      </w:tr>
      <w:tr w:rsidR="00F70387" w:rsidRPr="005F0351" w14:paraId="52410312" w14:textId="77777777" w:rsidTr="00183C58">
        <w:trPr>
          <w:trHeight w:val="134"/>
        </w:trPr>
        <w:tc>
          <w:tcPr>
            <w:tcW w:w="8841" w:type="dxa"/>
            <w:gridSpan w:val="3"/>
          </w:tcPr>
          <w:p w14:paraId="4E67BFA9" w14:textId="760E97B1" w:rsidR="00F70387" w:rsidRPr="005F0351" w:rsidRDefault="00F70387" w:rsidP="00B2343C">
            <w:pPr>
              <w:pStyle w:val="TableParagraph"/>
              <w:numPr>
                <w:ilvl w:val="0"/>
                <w:numId w:val="12"/>
              </w:numPr>
              <w:ind w:right="136"/>
              <w:jc w:val="both"/>
              <w:rPr>
                <w:sz w:val="20"/>
              </w:rPr>
            </w:pPr>
            <w:r w:rsidRPr="005F0351">
              <w:rPr>
                <w:sz w:val="20"/>
              </w:rPr>
              <w:t>Analiza</w:t>
            </w:r>
            <w:r w:rsidRPr="005F0351">
              <w:rPr>
                <w:spacing w:val="-2"/>
                <w:sz w:val="20"/>
              </w:rPr>
              <w:t xml:space="preserve"> </w:t>
            </w:r>
            <w:r w:rsidRPr="005F0351">
              <w:rPr>
                <w:sz w:val="20"/>
              </w:rPr>
              <w:t>cost-beneficiu</w:t>
            </w:r>
            <w:r w:rsidRPr="005F0351">
              <w:rPr>
                <w:spacing w:val="-3"/>
                <w:sz w:val="20"/>
              </w:rPr>
              <w:t xml:space="preserve"> </w:t>
            </w:r>
            <w:r w:rsidRPr="005F0351">
              <w:rPr>
                <w:sz w:val="20"/>
              </w:rPr>
              <w:t>a</w:t>
            </w:r>
            <w:r w:rsidRPr="005F0351">
              <w:rPr>
                <w:spacing w:val="-1"/>
                <w:sz w:val="20"/>
              </w:rPr>
              <w:t xml:space="preserve"> </w:t>
            </w:r>
            <w:r w:rsidRPr="005F0351">
              <w:rPr>
                <w:sz w:val="20"/>
              </w:rPr>
              <w:t>fost</w:t>
            </w:r>
            <w:r w:rsidRPr="005F0351">
              <w:rPr>
                <w:spacing w:val="-3"/>
                <w:sz w:val="20"/>
              </w:rPr>
              <w:t xml:space="preserve"> </w:t>
            </w:r>
            <w:r w:rsidRPr="005F0351">
              <w:rPr>
                <w:sz w:val="20"/>
              </w:rPr>
              <w:t>încărcată</w:t>
            </w:r>
            <w:r w:rsidRPr="005F0351">
              <w:rPr>
                <w:spacing w:val="-1"/>
                <w:sz w:val="20"/>
              </w:rPr>
              <w:t xml:space="preserve"> </w:t>
            </w:r>
            <w:r w:rsidRPr="005F0351">
              <w:rPr>
                <w:sz w:val="20"/>
              </w:rPr>
              <w:t>în</w:t>
            </w:r>
            <w:r w:rsidRPr="005F0351">
              <w:rPr>
                <w:spacing w:val="-4"/>
                <w:sz w:val="20"/>
              </w:rPr>
              <w:t xml:space="preserve"> platforma electronică</w:t>
            </w:r>
            <w:r w:rsidRPr="005F0351">
              <w:rPr>
                <w:sz w:val="20"/>
              </w:rPr>
              <w:t>?</w:t>
            </w:r>
          </w:p>
        </w:tc>
        <w:tc>
          <w:tcPr>
            <w:tcW w:w="992" w:type="dxa"/>
            <w:gridSpan w:val="2"/>
          </w:tcPr>
          <w:p w14:paraId="7D3085E4" w14:textId="77777777" w:rsidR="00F70387" w:rsidRPr="005F0351" w:rsidRDefault="00F70387" w:rsidP="00F70387">
            <w:pPr>
              <w:pStyle w:val="TableParagraph"/>
              <w:rPr>
                <w:sz w:val="20"/>
              </w:rPr>
            </w:pPr>
          </w:p>
        </w:tc>
        <w:tc>
          <w:tcPr>
            <w:tcW w:w="850" w:type="dxa"/>
            <w:gridSpan w:val="2"/>
          </w:tcPr>
          <w:p w14:paraId="498D7151" w14:textId="77777777" w:rsidR="00F70387" w:rsidRPr="005F0351" w:rsidRDefault="00F70387" w:rsidP="00F70387">
            <w:pPr>
              <w:pStyle w:val="TableParagraph"/>
              <w:rPr>
                <w:sz w:val="20"/>
              </w:rPr>
            </w:pPr>
          </w:p>
        </w:tc>
      </w:tr>
      <w:tr w:rsidR="00F70387" w:rsidRPr="005F0351" w14:paraId="4CC9C032" w14:textId="77777777" w:rsidTr="00183C58">
        <w:trPr>
          <w:trHeight w:val="165"/>
        </w:trPr>
        <w:tc>
          <w:tcPr>
            <w:tcW w:w="8841" w:type="dxa"/>
            <w:gridSpan w:val="3"/>
          </w:tcPr>
          <w:p w14:paraId="51B0E7FF" w14:textId="17DD38F3" w:rsidR="00F70387" w:rsidRPr="005F0351" w:rsidRDefault="00F70387" w:rsidP="00B2343C">
            <w:pPr>
              <w:pStyle w:val="TableParagraph"/>
              <w:numPr>
                <w:ilvl w:val="0"/>
                <w:numId w:val="12"/>
              </w:numPr>
              <w:ind w:right="136"/>
              <w:jc w:val="both"/>
              <w:rPr>
                <w:sz w:val="20"/>
              </w:rPr>
            </w:pPr>
            <w:r w:rsidRPr="005F0351">
              <w:rPr>
                <w:sz w:val="20"/>
              </w:rPr>
              <w:t>Analiza</w:t>
            </w:r>
            <w:r w:rsidRPr="005F0351">
              <w:rPr>
                <w:spacing w:val="-3"/>
                <w:sz w:val="20"/>
              </w:rPr>
              <w:t xml:space="preserve"> privind capacitatea </w:t>
            </w:r>
            <w:r w:rsidRPr="005F0351">
              <w:rPr>
                <w:sz w:val="20"/>
              </w:rPr>
              <w:t>instituțională</w:t>
            </w:r>
            <w:r w:rsidRPr="005F0351">
              <w:rPr>
                <w:spacing w:val="47"/>
                <w:sz w:val="20"/>
              </w:rPr>
              <w:t xml:space="preserve"> </w:t>
            </w:r>
            <w:r w:rsidRPr="005F0351">
              <w:rPr>
                <w:sz w:val="20"/>
              </w:rPr>
              <w:t>a</w:t>
            </w:r>
            <w:r w:rsidRPr="005F0351">
              <w:rPr>
                <w:spacing w:val="-2"/>
                <w:sz w:val="20"/>
              </w:rPr>
              <w:t xml:space="preserve"> </w:t>
            </w:r>
            <w:r w:rsidRPr="005F0351">
              <w:rPr>
                <w:sz w:val="20"/>
              </w:rPr>
              <w:t>fost</w:t>
            </w:r>
            <w:r w:rsidRPr="005F0351">
              <w:rPr>
                <w:spacing w:val="-3"/>
                <w:sz w:val="20"/>
              </w:rPr>
              <w:t xml:space="preserve"> </w:t>
            </w:r>
            <w:r w:rsidRPr="005F0351">
              <w:rPr>
                <w:sz w:val="20"/>
              </w:rPr>
              <w:t>încărcată</w:t>
            </w:r>
            <w:r w:rsidRPr="005F0351">
              <w:rPr>
                <w:spacing w:val="-2"/>
                <w:sz w:val="20"/>
              </w:rPr>
              <w:t xml:space="preserve"> </w:t>
            </w:r>
            <w:r w:rsidRPr="005F0351">
              <w:rPr>
                <w:sz w:val="20"/>
              </w:rPr>
              <w:t>în</w:t>
            </w:r>
            <w:r w:rsidRPr="005F0351">
              <w:rPr>
                <w:spacing w:val="-4"/>
                <w:sz w:val="20"/>
              </w:rPr>
              <w:t xml:space="preserve"> platforma electronică</w:t>
            </w:r>
            <w:r w:rsidRPr="005F0351">
              <w:rPr>
                <w:sz w:val="20"/>
              </w:rPr>
              <w:t>?</w:t>
            </w:r>
          </w:p>
        </w:tc>
        <w:tc>
          <w:tcPr>
            <w:tcW w:w="992" w:type="dxa"/>
            <w:gridSpan w:val="2"/>
          </w:tcPr>
          <w:p w14:paraId="0AC0FF3A" w14:textId="77777777" w:rsidR="00F70387" w:rsidRPr="005F0351" w:rsidRDefault="00F70387" w:rsidP="00F70387">
            <w:pPr>
              <w:pStyle w:val="TableParagraph"/>
              <w:rPr>
                <w:sz w:val="20"/>
              </w:rPr>
            </w:pPr>
          </w:p>
        </w:tc>
        <w:tc>
          <w:tcPr>
            <w:tcW w:w="850" w:type="dxa"/>
            <w:gridSpan w:val="2"/>
          </w:tcPr>
          <w:p w14:paraId="290C0287" w14:textId="77777777" w:rsidR="00F70387" w:rsidRPr="005F0351" w:rsidRDefault="00F70387" w:rsidP="00F70387">
            <w:pPr>
              <w:pStyle w:val="TableParagraph"/>
              <w:rPr>
                <w:sz w:val="20"/>
              </w:rPr>
            </w:pPr>
          </w:p>
        </w:tc>
      </w:tr>
      <w:tr w:rsidR="00F70387" w:rsidRPr="005F0351" w14:paraId="1B126DE9" w14:textId="77777777" w:rsidTr="00183C58">
        <w:trPr>
          <w:trHeight w:val="512"/>
        </w:trPr>
        <w:tc>
          <w:tcPr>
            <w:tcW w:w="8841" w:type="dxa"/>
            <w:gridSpan w:val="3"/>
          </w:tcPr>
          <w:p w14:paraId="5EEDE83D" w14:textId="0F65F913" w:rsidR="00F70387" w:rsidRPr="005F0351" w:rsidRDefault="00F70387" w:rsidP="00B2343C">
            <w:pPr>
              <w:pStyle w:val="TableParagraph"/>
              <w:numPr>
                <w:ilvl w:val="0"/>
                <w:numId w:val="12"/>
              </w:numPr>
              <w:ind w:right="136"/>
              <w:jc w:val="both"/>
              <w:rPr>
                <w:sz w:val="20"/>
              </w:rPr>
            </w:pPr>
            <w:r w:rsidRPr="005F0351">
              <w:rPr>
                <w:sz w:val="20"/>
              </w:rPr>
              <w:t>Decizia privind înfiinţarea echipei de implementare a</w:t>
            </w:r>
            <w:r w:rsidRPr="005F0351">
              <w:rPr>
                <w:spacing w:val="1"/>
                <w:sz w:val="20"/>
              </w:rPr>
              <w:t xml:space="preserve"> </w:t>
            </w:r>
            <w:r w:rsidRPr="005F0351">
              <w:rPr>
                <w:sz w:val="20"/>
              </w:rPr>
              <w:t>proiectului</w:t>
            </w:r>
            <w:r w:rsidRPr="005F0351">
              <w:rPr>
                <w:spacing w:val="14"/>
                <w:sz w:val="20"/>
              </w:rPr>
              <w:t xml:space="preserve"> </w:t>
            </w:r>
            <w:r w:rsidRPr="005F0351">
              <w:rPr>
                <w:sz w:val="20"/>
              </w:rPr>
              <w:t xml:space="preserve">datată, semnată şi </w:t>
            </w:r>
            <w:r w:rsidRPr="005F0351">
              <w:rPr>
                <w:spacing w:val="-47"/>
                <w:sz w:val="20"/>
              </w:rPr>
              <w:t xml:space="preserve"> </w:t>
            </w:r>
            <w:r w:rsidRPr="005F0351">
              <w:rPr>
                <w:sz w:val="20"/>
              </w:rPr>
              <w:t>cu</w:t>
            </w:r>
            <w:r w:rsidRPr="005F0351">
              <w:rPr>
                <w:spacing w:val="-2"/>
                <w:sz w:val="20"/>
              </w:rPr>
              <w:t xml:space="preserve"> </w:t>
            </w:r>
            <w:r w:rsidRPr="005F0351">
              <w:rPr>
                <w:sz w:val="20"/>
              </w:rPr>
              <w:t>numele complet</w:t>
            </w:r>
            <w:r w:rsidRPr="005F0351">
              <w:rPr>
                <w:spacing w:val="-1"/>
                <w:sz w:val="20"/>
              </w:rPr>
              <w:t xml:space="preserve"> </w:t>
            </w:r>
            <w:r w:rsidRPr="005F0351">
              <w:rPr>
                <w:sz w:val="20"/>
              </w:rPr>
              <w:t>al persoanei</w:t>
            </w:r>
            <w:r w:rsidRPr="005F0351">
              <w:rPr>
                <w:spacing w:val="-1"/>
                <w:sz w:val="20"/>
              </w:rPr>
              <w:t xml:space="preserve"> </w:t>
            </w:r>
            <w:r w:rsidRPr="005F0351">
              <w:rPr>
                <w:sz w:val="20"/>
              </w:rPr>
              <w:t>semnatare a</w:t>
            </w:r>
            <w:r w:rsidRPr="005F0351">
              <w:rPr>
                <w:spacing w:val="-1"/>
                <w:sz w:val="20"/>
              </w:rPr>
              <w:t xml:space="preserve"> </w:t>
            </w:r>
            <w:r w:rsidRPr="005F0351">
              <w:rPr>
                <w:sz w:val="20"/>
              </w:rPr>
              <w:t>fost</w:t>
            </w:r>
            <w:r w:rsidRPr="005F0351">
              <w:rPr>
                <w:spacing w:val="-1"/>
                <w:sz w:val="20"/>
              </w:rPr>
              <w:t xml:space="preserve"> </w:t>
            </w:r>
            <w:r w:rsidRPr="005F0351">
              <w:rPr>
                <w:sz w:val="20"/>
              </w:rPr>
              <w:t>încărcată</w:t>
            </w:r>
            <w:r w:rsidRPr="005F0351">
              <w:rPr>
                <w:spacing w:val="-1"/>
                <w:sz w:val="20"/>
              </w:rPr>
              <w:t xml:space="preserve"> </w:t>
            </w:r>
            <w:r w:rsidRPr="005F0351">
              <w:rPr>
                <w:sz w:val="20"/>
              </w:rPr>
              <w:t>în</w:t>
            </w:r>
            <w:r w:rsidRPr="005F0351">
              <w:rPr>
                <w:spacing w:val="-1"/>
                <w:sz w:val="20"/>
              </w:rPr>
              <w:t xml:space="preserve"> platforma electronică</w:t>
            </w:r>
            <w:r w:rsidRPr="005F0351">
              <w:rPr>
                <w:sz w:val="20"/>
              </w:rPr>
              <w:t>?</w:t>
            </w:r>
          </w:p>
        </w:tc>
        <w:tc>
          <w:tcPr>
            <w:tcW w:w="992" w:type="dxa"/>
            <w:gridSpan w:val="2"/>
          </w:tcPr>
          <w:p w14:paraId="67F34C24" w14:textId="77777777" w:rsidR="00F70387" w:rsidRPr="005F0351" w:rsidRDefault="00F70387" w:rsidP="00F70387">
            <w:pPr>
              <w:pStyle w:val="TableParagraph"/>
              <w:rPr>
                <w:sz w:val="20"/>
              </w:rPr>
            </w:pPr>
          </w:p>
        </w:tc>
        <w:tc>
          <w:tcPr>
            <w:tcW w:w="850" w:type="dxa"/>
            <w:gridSpan w:val="2"/>
          </w:tcPr>
          <w:p w14:paraId="7BBCF510" w14:textId="77777777" w:rsidR="00F70387" w:rsidRPr="005F0351" w:rsidRDefault="00F70387" w:rsidP="00F70387">
            <w:pPr>
              <w:pStyle w:val="TableParagraph"/>
              <w:rPr>
                <w:sz w:val="20"/>
              </w:rPr>
            </w:pPr>
          </w:p>
        </w:tc>
      </w:tr>
      <w:tr w:rsidR="00F70387" w:rsidRPr="005F0351" w14:paraId="576AB577" w14:textId="77777777" w:rsidTr="00183C58">
        <w:trPr>
          <w:trHeight w:val="512"/>
        </w:trPr>
        <w:tc>
          <w:tcPr>
            <w:tcW w:w="8841" w:type="dxa"/>
            <w:gridSpan w:val="3"/>
          </w:tcPr>
          <w:p w14:paraId="2DB9B086" w14:textId="506F48B6" w:rsidR="00B457A8" w:rsidRPr="005F0351" w:rsidRDefault="00F70387" w:rsidP="00B2343C">
            <w:pPr>
              <w:pStyle w:val="TableParagraph"/>
              <w:numPr>
                <w:ilvl w:val="0"/>
                <w:numId w:val="12"/>
              </w:numPr>
              <w:ind w:right="136"/>
              <w:rPr>
                <w:sz w:val="20"/>
              </w:rPr>
            </w:pPr>
            <w:r w:rsidRPr="005F0351">
              <w:rPr>
                <w:sz w:val="20"/>
              </w:rPr>
              <w:t xml:space="preserve">Avizul tehnic de racordare pentru </w:t>
            </w:r>
            <w:r w:rsidR="00B457A8" w:rsidRPr="005F0351">
              <w:rPr>
                <w:sz w:val="20"/>
              </w:rPr>
              <w:t>proiectele care vizează extragerea/injecția de energie din/ în rețea.</w:t>
            </w:r>
          </w:p>
          <w:p w14:paraId="34766C29" w14:textId="584543FC" w:rsidR="00B457A8" w:rsidRPr="005F0351" w:rsidRDefault="00B457A8" w:rsidP="00B457A8">
            <w:pPr>
              <w:pStyle w:val="TableParagraph"/>
              <w:ind w:right="136"/>
              <w:jc w:val="both"/>
              <w:rPr>
                <w:i/>
                <w:iCs/>
                <w:sz w:val="20"/>
              </w:rPr>
            </w:pPr>
            <w:r w:rsidRPr="005F0351">
              <w:rPr>
                <w:i/>
                <w:iCs/>
                <w:color w:val="FF0000"/>
                <w:sz w:val="20"/>
              </w:rPr>
              <w:t>Nota: În funție de specificul proiectului, dacă avizul ATR nu a fost depus o dată cu oferta, se va depune la semnarea  contractului de finanțare. În cazul în care un ATR nu este necesar, solicitantul va furniza justificări în acest sens la momentul depunerii ofertei.</w:t>
            </w:r>
            <w:r w:rsidRPr="005F0351">
              <w:rPr>
                <w:i/>
                <w:iCs/>
                <w:sz w:val="20"/>
              </w:rPr>
              <w:t xml:space="preserve">   </w:t>
            </w:r>
          </w:p>
          <w:p w14:paraId="1985E42E" w14:textId="3E2028C0" w:rsidR="00F70387" w:rsidRPr="005F0351" w:rsidRDefault="00F70387" w:rsidP="00B457A8">
            <w:pPr>
              <w:pStyle w:val="TableParagraph"/>
              <w:ind w:left="720" w:right="136"/>
              <w:jc w:val="both"/>
              <w:rPr>
                <w:sz w:val="20"/>
              </w:rPr>
            </w:pPr>
          </w:p>
        </w:tc>
        <w:tc>
          <w:tcPr>
            <w:tcW w:w="992" w:type="dxa"/>
            <w:gridSpan w:val="2"/>
          </w:tcPr>
          <w:p w14:paraId="408F843D" w14:textId="77777777" w:rsidR="00F70387" w:rsidRPr="005F0351" w:rsidRDefault="00F70387" w:rsidP="00F70387">
            <w:pPr>
              <w:pStyle w:val="TableParagraph"/>
              <w:rPr>
                <w:sz w:val="20"/>
              </w:rPr>
            </w:pPr>
          </w:p>
        </w:tc>
        <w:tc>
          <w:tcPr>
            <w:tcW w:w="850" w:type="dxa"/>
            <w:gridSpan w:val="2"/>
          </w:tcPr>
          <w:p w14:paraId="5CD0F598" w14:textId="77777777" w:rsidR="00F70387" w:rsidRPr="005F0351" w:rsidRDefault="00F70387" w:rsidP="00F70387">
            <w:pPr>
              <w:pStyle w:val="TableParagraph"/>
              <w:rPr>
                <w:sz w:val="20"/>
              </w:rPr>
            </w:pPr>
          </w:p>
        </w:tc>
      </w:tr>
      <w:tr w:rsidR="00F70387" w:rsidRPr="005F0351" w14:paraId="19E52F61" w14:textId="77777777" w:rsidTr="00183C58">
        <w:trPr>
          <w:trHeight w:val="512"/>
        </w:trPr>
        <w:tc>
          <w:tcPr>
            <w:tcW w:w="8841" w:type="dxa"/>
            <w:gridSpan w:val="3"/>
          </w:tcPr>
          <w:p w14:paraId="398DD354" w14:textId="490A1499" w:rsidR="00F70387" w:rsidRPr="005F0351" w:rsidRDefault="00F70387" w:rsidP="00B2343C">
            <w:pPr>
              <w:pStyle w:val="TableParagraph"/>
              <w:numPr>
                <w:ilvl w:val="0"/>
                <w:numId w:val="12"/>
              </w:numPr>
              <w:ind w:right="136"/>
              <w:jc w:val="both"/>
              <w:rPr>
                <w:sz w:val="20"/>
              </w:rPr>
            </w:pPr>
            <w:r w:rsidRPr="005F0351">
              <w:rPr>
                <w:sz w:val="20"/>
              </w:rPr>
              <w:t>Activitatea corespunzătoare</w:t>
            </w:r>
            <w:r w:rsidRPr="005F0351">
              <w:rPr>
                <w:bCs/>
              </w:rPr>
              <w:t xml:space="preserve"> </w:t>
            </w:r>
            <w:r w:rsidRPr="005F0351">
              <w:rPr>
                <w:b/>
                <w:sz w:val="20"/>
              </w:rPr>
              <w:t>Diviziunii 35: „Producţia si furnizarea de energie electrică şi termică, gaze, apă cald</w:t>
            </w:r>
            <w:r w:rsidR="00770F76" w:rsidRPr="005F0351">
              <w:rPr>
                <w:b/>
                <w:sz w:val="20"/>
              </w:rPr>
              <w:t>ă</w:t>
            </w:r>
            <w:r w:rsidRPr="005F0351">
              <w:rPr>
                <w:b/>
                <w:sz w:val="20"/>
              </w:rPr>
              <w:t xml:space="preserve"> şi aer condiţionat” </w:t>
            </w:r>
            <w:r w:rsidRPr="005F0351">
              <w:rPr>
                <w:sz w:val="20"/>
              </w:rPr>
              <w:t>este cuprinsă în domeniile de activitate înregistrate ale solicitantului (conform certificatului constatator)?</w:t>
            </w:r>
            <w:r w:rsidRPr="005F0351">
              <w:rPr>
                <w:bCs/>
              </w:rPr>
              <w:t xml:space="preserve"> </w:t>
            </w:r>
          </w:p>
        </w:tc>
        <w:tc>
          <w:tcPr>
            <w:tcW w:w="992" w:type="dxa"/>
            <w:gridSpan w:val="2"/>
          </w:tcPr>
          <w:p w14:paraId="10F122F9" w14:textId="77777777" w:rsidR="00F70387" w:rsidRPr="005F0351" w:rsidRDefault="00F70387" w:rsidP="00F70387">
            <w:pPr>
              <w:pStyle w:val="TableParagraph"/>
              <w:rPr>
                <w:sz w:val="20"/>
              </w:rPr>
            </w:pPr>
          </w:p>
        </w:tc>
        <w:tc>
          <w:tcPr>
            <w:tcW w:w="850" w:type="dxa"/>
            <w:gridSpan w:val="2"/>
          </w:tcPr>
          <w:p w14:paraId="0DD75BB0" w14:textId="77777777" w:rsidR="00F70387" w:rsidRPr="005F0351" w:rsidRDefault="00F70387" w:rsidP="00F70387">
            <w:pPr>
              <w:pStyle w:val="TableParagraph"/>
              <w:rPr>
                <w:sz w:val="20"/>
              </w:rPr>
            </w:pPr>
          </w:p>
        </w:tc>
      </w:tr>
      <w:tr w:rsidR="00F70387" w:rsidRPr="005F0351" w14:paraId="55223900" w14:textId="77777777" w:rsidTr="00183C58">
        <w:trPr>
          <w:trHeight w:val="185"/>
        </w:trPr>
        <w:tc>
          <w:tcPr>
            <w:tcW w:w="8841" w:type="dxa"/>
            <w:gridSpan w:val="3"/>
          </w:tcPr>
          <w:p w14:paraId="589454D2" w14:textId="60033990" w:rsidR="00F70387" w:rsidRPr="005F0351" w:rsidRDefault="00F70387" w:rsidP="00B2343C">
            <w:pPr>
              <w:pStyle w:val="TableParagraph"/>
              <w:numPr>
                <w:ilvl w:val="0"/>
                <w:numId w:val="12"/>
              </w:numPr>
              <w:ind w:right="136"/>
              <w:jc w:val="both"/>
              <w:rPr>
                <w:sz w:val="20"/>
              </w:rPr>
            </w:pPr>
            <w:r w:rsidRPr="005F0351">
              <w:rPr>
                <w:sz w:val="20"/>
              </w:rPr>
              <w:t>Documentele</w:t>
            </w:r>
            <w:r w:rsidRPr="005F0351">
              <w:rPr>
                <w:spacing w:val="26"/>
                <w:sz w:val="20"/>
              </w:rPr>
              <w:t xml:space="preserve"> </w:t>
            </w:r>
            <w:r w:rsidRPr="005F0351">
              <w:rPr>
                <w:sz w:val="20"/>
              </w:rPr>
              <w:t>privind</w:t>
            </w:r>
            <w:r w:rsidRPr="005F0351">
              <w:rPr>
                <w:spacing w:val="30"/>
                <w:sz w:val="20"/>
              </w:rPr>
              <w:t xml:space="preserve"> </w:t>
            </w:r>
            <w:r w:rsidRPr="005F0351">
              <w:rPr>
                <w:sz w:val="20"/>
              </w:rPr>
              <w:t>harta</w:t>
            </w:r>
            <w:r w:rsidRPr="005F0351">
              <w:rPr>
                <w:spacing w:val="28"/>
                <w:sz w:val="20"/>
              </w:rPr>
              <w:t xml:space="preserve"> </w:t>
            </w:r>
            <w:r w:rsidRPr="005F0351">
              <w:rPr>
                <w:sz w:val="20"/>
              </w:rPr>
              <w:t>indicând</w:t>
            </w:r>
            <w:r w:rsidRPr="005F0351">
              <w:rPr>
                <w:spacing w:val="28"/>
                <w:sz w:val="20"/>
              </w:rPr>
              <w:t xml:space="preserve"> </w:t>
            </w:r>
            <w:r w:rsidRPr="005F0351">
              <w:rPr>
                <w:sz w:val="20"/>
              </w:rPr>
              <w:t>zona</w:t>
            </w:r>
            <w:r w:rsidRPr="005F0351">
              <w:rPr>
                <w:spacing w:val="27"/>
                <w:sz w:val="20"/>
              </w:rPr>
              <w:t xml:space="preserve"> </w:t>
            </w:r>
            <w:r w:rsidRPr="005F0351">
              <w:rPr>
                <w:sz w:val="20"/>
              </w:rPr>
              <w:t>proiectului</w:t>
            </w:r>
            <w:r w:rsidRPr="005F0351">
              <w:rPr>
                <w:spacing w:val="31"/>
                <w:sz w:val="20"/>
              </w:rPr>
              <w:t xml:space="preserve"> </w:t>
            </w:r>
            <w:r w:rsidRPr="005F0351">
              <w:rPr>
                <w:sz w:val="20"/>
              </w:rPr>
              <w:t>și</w:t>
            </w:r>
            <w:r w:rsidRPr="005F0351">
              <w:rPr>
                <w:spacing w:val="26"/>
                <w:sz w:val="20"/>
              </w:rPr>
              <w:t xml:space="preserve"> </w:t>
            </w:r>
            <w:r w:rsidRPr="005F0351">
              <w:rPr>
                <w:sz w:val="20"/>
              </w:rPr>
              <w:t>date</w:t>
            </w:r>
            <w:r w:rsidRPr="005F0351">
              <w:rPr>
                <w:spacing w:val="26"/>
                <w:sz w:val="20"/>
              </w:rPr>
              <w:t xml:space="preserve"> </w:t>
            </w:r>
            <w:r w:rsidRPr="005F0351">
              <w:rPr>
                <w:sz w:val="20"/>
              </w:rPr>
              <w:t>de</w:t>
            </w:r>
            <w:r w:rsidRPr="005F0351">
              <w:rPr>
                <w:spacing w:val="27"/>
                <w:sz w:val="20"/>
              </w:rPr>
              <w:t xml:space="preserve"> </w:t>
            </w:r>
            <w:r w:rsidRPr="005F0351">
              <w:rPr>
                <w:sz w:val="20"/>
              </w:rPr>
              <w:t>geolocalizare</w:t>
            </w:r>
            <w:r w:rsidRPr="005F0351">
              <w:rPr>
                <w:spacing w:val="27"/>
                <w:sz w:val="20"/>
              </w:rPr>
              <w:t xml:space="preserve"> </w:t>
            </w:r>
            <w:r w:rsidRPr="005F0351">
              <w:rPr>
                <w:sz w:val="20"/>
              </w:rPr>
              <w:t>sunt</w:t>
            </w:r>
            <w:r w:rsidRPr="005F0351">
              <w:rPr>
                <w:spacing w:val="26"/>
                <w:sz w:val="20"/>
              </w:rPr>
              <w:t xml:space="preserve"> </w:t>
            </w:r>
            <w:r w:rsidRPr="005F0351">
              <w:rPr>
                <w:sz w:val="20"/>
              </w:rPr>
              <w:t>anexate?</w:t>
            </w:r>
            <w:r w:rsidRPr="005F0351">
              <w:rPr>
                <w:spacing w:val="-47"/>
                <w:sz w:val="20"/>
              </w:rPr>
              <w:t xml:space="preserve"> </w:t>
            </w:r>
          </w:p>
        </w:tc>
        <w:tc>
          <w:tcPr>
            <w:tcW w:w="992" w:type="dxa"/>
            <w:gridSpan w:val="2"/>
          </w:tcPr>
          <w:p w14:paraId="4D86F440" w14:textId="77777777" w:rsidR="00F70387" w:rsidRPr="005F0351" w:rsidRDefault="00F70387" w:rsidP="00F70387">
            <w:pPr>
              <w:pStyle w:val="TableParagraph"/>
              <w:rPr>
                <w:sz w:val="20"/>
              </w:rPr>
            </w:pPr>
          </w:p>
        </w:tc>
        <w:tc>
          <w:tcPr>
            <w:tcW w:w="850" w:type="dxa"/>
            <w:gridSpan w:val="2"/>
          </w:tcPr>
          <w:p w14:paraId="4D551C0F" w14:textId="77777777" w:rsidR="00F70387" w:rsidRPr="005F0351" w:rsidRDefault="00F70387" w:rsidP="00F70387">
            <w:pPr>
              <w:pStyle w:val="TableParagraph"/>
              <w:rPr>
                <w:sz w:val="20"/>
              </w:rPr>
            </w:pPr>
          </w:p>
        </w:tc>
      </w:tr>
      <w:tr w:rsidR="00F70387" w:rsidRPr="005F0351" w14:paraId="44AE411D" w14:textId="77777777" w:rsidTr="00183C58">
        <w:trPr>
          <w:trHeight w:val="512"/>
        </w:trPr>
        <w:tc>
          <w:tcPr>
            <w:tcW w:w="8841" w:type="dxa"/>
            <w:gridSpan w:val="3"/>
          </w:tcPr>
          <w:p w14:paraId="798C9C1A" w14:textId="7ED3D8A9" w:rsidR="00F70387" w:rsidRPr="005F0351" w:rsidRDefault="00F70387" w:rsidP="00B2343C">
            <w:pPr>
              <w:pStyle w:val="TableParagraph"/>
              <w:numPr>
                <w:ilvl w:val="0"/>
                <w:numId w:val="12"/>
              </w:numPr>
              <w:ind w:right="136"/>
              <w:jc w:val="both"/>
              <w:rPr>
                <w:sz w:val="20"/>
              </w:rPr>
            </w:pPr>
            <w:r w:rsidRPr="005F0351">
              <w:rPr>
                <w:sz w:val="20"/>
              </w:rPr>
              <w:t>Planul</w:t>
            </w:r>
            <w:r w:rsidRPr="005F0351">
              <w:rPr>
                <w:spacing w:val="14"/>
                <w:sz w:val="20"/>
              </w:rPr>
              <w:t xml:space="preserve"> </w:t>
            </w:r>
            <w:r w:rsidRPr="005F0351">
              <w:rPr>
                <w:sz w:val="20"/>
              </w:rPr>
              <w:t>de</w:t>
            </w:r>
            <w:r w:rsidRPr="005F0351">
              <w:rPr>
                <w:spacing w:val="15"/>
                <w:sz w:val="20"/>
              </w:rPr>
              <w:t xml:space="preserve"> </w:t>
            </w:r>
            <w:r w:rsidRPr="005F0351">
              <w:rPr>
                <w:sz w:val="20"/>
              </w:rPr>
              <w:t>informare</w:t>
            </w:r>
            <w:r w:rsidRPr="005F0351">
              <w:rPr>
                <w:spacing w:val="16"/>
                <w:sz w:val="20"/>
              </w:rPr>
              <w:t xml:space="preserve"> </w:t>
            </w:r>
            <w:r w:rsidRPr="005F0351">
              <w:rPr>
                <w:sz w:val="20"/>
              </w:rPr>
              <w:t>și</w:t>
            </w:r>
            <w:r w:rsidRPr="005F0351">
              <w:rPr>
                <w:spacing w:val="14"/>
                <w:sz w:val="20"/>
              </w:rPr>
              <w:t xml:space="preserve"> </w:t>
            </w:r>
            <w:r w:rsidRPr="005F0351">
              <w:rPr>
                <w:sz w:val="20"/>
              </w:rPr>
              <w:t>publicitate</w:t>
            </w:r>
            <w:r w:rsidRPr="005F0351">
              <w:rPr>
                <w:spacing w:val="16"/>
                <w:sz w:val="20"/>
              </w:rPr>
              <w:t xml:space="preserve"> </w:t>
            </w:r>
            <w:r w:rsidRPr="005F0351">
              <w:rPr>
                <w:sz w:val="20"/>
              </w:rPr>
              <w:t>datat,</w:t>
            </w:r>
            <w:r w:rsidRPr="005F0351">
              <w:rPr>
                <w:spacing w:val="15"/>
                <w:sz w:val="20"/>
              </w:rPr>
              <w:t xml:space="preserve"> </w:t>
            </w:r>
            <w:r w:rsidRPr="005F0351">
              <w:rPr>
                <w:sz w:val="20"/>
              </w:rPr>
              <w:t>semnat</w:t>
            </w:r>
            <w:r w:rsidRPr="005F0351">
              <w:rPr>
                <w:spacing w:val="17"/>
                <w:sz w:val="20"/>
              </w:rPr>
              <w:t xml:space="preserve"> </w:t>
            </w:r>
            <w:r w:rsidRPr="005F0351">
              <w:rPr>
                <w:sz w:val="20"/>
              </w:rPr>
              <w:t>şi</w:t>
            </w:r>
            <w:r w:rsidRPr="005F0351">
              <w:rPr>
                <w:spacing w:val="15"/>
                <w:sz w:val="20"/>
              </w:rPr>
              <w:t xml:space="preserve"> </w:t>
            </w:r>
            <w:r w:rsidRPr="005F0351">
              <w:rPr>
                <w:sz w:val="20"/>
              </w:rPr>
              <w:t>cu</w:t>
            </w:r>
            <w:r w:rsidRPr="005F0351">
              <w:rPr>
                <w:spacing w:val="16"/>
                <w:sz w:val="20"/>
              </w:rPr>
              <w:t xml:space="preserve"> </w:t>
            </w:r>
            <w:r w:rsidRPr="005F0351">
              <w:rPr>
                <w:sz w:val="20"/>
              </w:rPr>
              <w:t>numele</w:t>
            </w:r>
            <w:r w:rsidRPr="005F0351">
              <w:rPr>
                <w:spacing w:val="16"/>
                <w:sz w:val="20"/>
              </w:rPr>
              <w:t xml:space="preserve"> </w:t>
            </w:r>
            <w:r w:rsidRPr="005F0351">
              <w:rPr>
                <w:sz w:val="20"/>
              </w:rPr>
              <w:t>complet</w:t>
            </w:r>
            <w:r w:rsidRPr="005F0351">
              <w:rPr>
                <w:spacing w:val="17"/>
                <w:sz w:val="20"/>
              </w:rPr>
              <w:t xml:space="preserve"> </w:t>
            </w:r>
            <w:r w:rsidRPr="005F0351">
              <w:rPr>
                <w:sz w:val="20"/>
              </w:rPr>
              <w:t>al</w:t>
            </w:r>
            <w:r w:rsidRPr="005F0351">
              <w:rPr>
                <w:spacing w:val="16"/>
                <w:sz w:val="20"/>
              </w:rPr>
              <w:t xml:space="preserve"> </w:t>
            </w:r>
            <w:r w:rsidRPr="005F0351">
              <w:rPr>
                <w:sz w:val="20"/>
              </w:rPr>
              <w:t>persoanei</w:t>
            </w:r>
            <w:r w:rsidRPr="005F0351">
              <w:rPr>
                <w:spacing w:val="-47"/>
                <w:sz w:val="20"/>
              </w:rPr>
              <w:t xml:space="preserve">     </w:t>
            </w:r>
            <w:r w:rsidRPr="005F0351">
              <w:rPr>
                <w:sz w:val="20"/>
              </w:rPr>
              <w:t>semnatare</w:t>
            </w:r>
            <w:r w:rsidRPr="005F0351">
              <w:rPr>
                <w:spacing w:val="9"/>
                <w:sz w:val="20"/>
              </w:rPr>
              <w:t xml:space="preserve"> </w:t>
            </w:r>
            <w:r w:rsidRPr="005F0351">
              <w:rPr>
                <w:sz w:val="20"/>
              </w:rPr>
              <w:t>a fost</w:t>
            </w:r>
            <w:r w:rsidRPr="005F0351">
              <w:rPr>
                <w:spacing w:val="-1"/>
                <w:sz w:val="20"/>
              </w:rPr>
              <w:t xml:space="preserve"> </w:t>
            </w:r>
            <w:r w:rsidRPr="005F0351">
              <w:rPr>
                <w:sz w:val="20"/>
              </w:rPr>
              <w:t>încărcat</w:t>
            </w:r>
            <w:r w:rsidRPr="005F0351">
              <w:rPr>
                <w:spacing w:val="1"/>
                <w:sz w:val="20"/>
              </w:rPr>
              <w:t xml:space="preserve"> </w:t>
            </w:r>
            <w:r w:rsidRPr="005F0351">
              <w:rPr>
                <w:sz w:val="20"/>
              </w:rPr>
              <w:t>în</w:t>
            </w:r>
            <w:r w:rsidRPr="005F0351">
              <w:rPr>
                <w:spacing w:val="-1"/>
                <w:sz w:val="20"/>
              </w:rPr>
              <w:t xml:space="preserve"> platforma electronică</w:t>
            </w:r>
            <w:r w:rsidRPr="005F0351">
              <w:rPr>
                <w:sz w:val="20"/>
              </w:rPr>
              <w:t>?</w:t>
            </w:r>
          </w:p>
        </w:tc>
        <w:tc>
          <w:tcPr>
            <w:tcW w:w="992" w:type="dxa"/>
            <w:gridSpan w:val="2"/>
          </w:tcPr>
          <w:p w14:paraId="224D97CB" w14:textId="77777777" w:rsidR="00F70387" w:rsidRPr="005F0351" w:rsidRDefault="00F70387" w:rsidP="00F70387">
            <w:pPr>
              <w:pStyle w:val="TableParagraph"/>
              <w:rPr>
                <w:sz w:val="20"/>
              </w:rPr>
            </w:pPr>
          </w:p>
        </w:tc>
        <w:tc>
          <w:tcPr>
            <w:tcW w:w="850" w:type="dxa"/>
            <w:gridSpan w:val="2"/>
          </w:tcPr>
          <w:p w14:paraId="15C51473" w14:textId="77777777" w:rsidR="00F70387" w:rsidRPr="005F0351" w:rsidRDefault="00F70387" w:rsidP="00F70387">
            <w:pPr>
              <w:pStyle w:val="TableParagraph"/>
              <w:rPr>
                <w:sz w:val="20"/>
              </w:rPr>
            </w:pPr>
          </w:p>
        </w:tc>
      </w:tr>
      <w:tr w:rsidR="002303CA" w:rsidRPr="005F0351" w14:paraId="607DEDB5" w14:textId="77777777" w:rsidTr="00183C58">
        <w:trPr>
          <w:trHeight w:val="140"/>
        </w:trPr>
        <w:tc>
          <w:tcPr>
            <w:tcW w:w="8841" w:type="dxa"/>
            <w:gridSpan w:val="3"/>
          </w:tcPr>
          <w:p w14:paraId="3F115019" w14:textId="2FD8B4BB" w:rsidR="002303CA" w:rsidRPr="005F0351" w:rsidRDefault="002303CA" w:rsidP="001C3DD6">
            <w:pPr>
              <w:pStyle w:val="TableParagraph"/>
              <w:ind w:right="136"/>
              <w:jc w:val="both"/>
              <w:rPr>
                <w:sz w:val="20"/>
              </w:rPr>
            </w:pPr>
            <w:r w:rsidRPr="005F0351">
              <w:rPr>
                <w:b/>
                <w:sz w:val="20"/>
              </w:rPr>
              <w:t xml:space="preserve">   Eligibilitatea solicitantului</w:t>
            </w:r>
          </w:p>
        </w:tc>
        <w:tc>
          <w:tcPr>
            <w:tcW w:w="992" w:type="dxa"/>
            <w:gridSpan w:val="2"/>
          </w:tcPr>
          <w:p w14:paraId="163A9A2A" w14:textId="77777777" w:rsidR="002303CA" w:rsidRPr="005F0351" w:rsidRDefault="002303CA" w:rsidP="002303CA">
            <w:pPr>
              <w:pStyle w:val="TableParagraph"/>
              <w:rPr>
                <w:sz w:val="20"/>
              </w:rPr>
            </w:pPr>
          </w:p>
        </w:tc>
        <w:tc>
          <w:tcPr>
            <w:tcW w:w="850" w:type="dxa"/>
            <w:gridSpan w:val="2"/>
          </w:tcPr>
          <w:p w14:paraId="6138F0E2" w14:textId="77777777" w:rsidR="002303CA" w:rsidRPr="005F0351" w:rsidRDefault="002303CA" w:rsidP="002303CA">
            <w:pPr>
              <w:pStyle w:val="TableParagraph"/>
              <w:rPr>
                <w:sz w:val="20"/>
              </w:rPr>
            </w:pPr>
          </w:p>
        </w:tc>
      </w:tr>
      <w:tr w:rsidR="002303CA" w:rsidRPr="005F0351" w14:paraId="5BFC55EF" w14:textId="77777777" w:rsidTr="00183C58">
        <w:trPr>
          <w:trHeight w:val="512"/>
        </w:trPr>
        <w:tc>
          <w:tcPr>
            <w:tcW w:w="8841" w:type="dxa"/>
            <w:gridSpan w:val="3"/>
          </w:tcPr>
          <w:p w14:paraId="3D873B80" w14:textId="5802725B" w:rsidR="002303CA" w:rsidRPr="005F0351" w:rsidRDefault="002303CA" w:rsidP="00B2343C">
            <w:pPr>
              <w:pStyle w:val="TableParagraph"/>
              <w:numPr>
                <w:ilvl w:val="0"/>
                <w:numId w:val="13"/>
              </w:numPr>
              <w:ind w:left="676" w:right="136" w:hanging="284"/>
              <w:jc w:val="both"/>
              <w:rPr>
                <w:sz w:val="20"/>
              </w:rPr>
            </w:pPr>
            <w:r w:rsidRPr="005F0351">
              <w:rPr>
                <w:sz w:val="20"/>
              </w:rPr>
              <w:t>Solicitantul</w:t>
            </w:r>
            <w:r w:rsidRPr="005F0351">
              <w:rPr>
                <w:spacing w:val="32"/>
                <w:sz w:val="20"/>
              </w:rPr>
              <w:t xml:space="preserve"> </w:t>
            </w:r>
            <w:r w:rsidRPr="005F0351">
              <w:rPr>
                <w:sz w:val="20"/>
              </w:rPr>
              <w:t>face</w:t>
            </w:r>
            <w:r w:rsidRPr="005F0351">
              <w:rPr>
                <w:spacing w:val="79"/>
                <w:sz w:val="20"/>
              </w:rPr>
              <w:t xml:space="preserve"> </w:t>
            </w:r>
            <w:r w:rsidRPr="005F0351">
              <w:rPr>
                <w:sz w:val="20"/>
              </w:rPr>
              <w:t>parte</w:t>
            </w:r>
            <w:r w:rsidRPr="005F0351">
              <w:rPr>
                <w:spacing w:val="79"/>
                <w:sz w:val="20"/>
              </w:rPr>
              <w:t xml:space="preserve"> </w:t>
            </w:r>
            <w:r w:rsidRPr="005F0351">
              <w:rPr>
                <w:sz w:val="20"/>
              </w:rPr>
              <w:t>din</w:t>
            </w:r>
            <w:r w:rsidRPr="005F0351">
              <w:rPr>
                <w:spacing w:val="77"/>
                <w:sz w:val="20"/>
              </w:rPr>
              <w:t xml:space="preserve"> </w:t>
            </w:r>
            <w:r w:rsidRPr="005F0351">
              <w:rPr>
                <w:sz w:val="20"/>
              </w:rPr>
              <w:t>categoria</w:t>
            </w:r>
            <w:r w:rsidRPr="005F0351">
              <w:rPr>
                <w:spacing w:val="80"/>
                <w:sz w:val="20"/>
              </w:rPr>
              <w:t xml:space="preserve"> </w:t>
            </w:r>
            <w:r w:rsidRPr="005F0351">
              <w:rPr>
                <w:sz w:val="20"/>
              </w:rPr>
              <w:t>de</w:t>
            </w:r>
            <w:r w:rsidRPr="005F0351">
              <w:rPr>
                <w:spacing w:val="79"/>
                <w:sz w:val="20"/>
              </w:rPr>
              <w:t xml:space="preserve"> </w:t>
            </w:r>
            <w:r w:rsidRPr="005F0351">
              <w:rPr>
                <w:sz w:val="20"/>
              </w:rPr>
              <w:t>beneficiari</w:t>
            </w:r>
            <w:r w:rsidRPr="005F0351">
              <w:rPr>
                <w:spacing w:val="81"/>
                <w:sz w:val="20"/>
              </w:rPr>
              <w:t xml:space="preserve"> </w:t>
            </w:r>
            <w:r w:rsidRPr="005F0351">
              <w:rPr>
                <w:sz w:val="20"/>
              </w:rPr>
              <w:t>menţionată</w:t>
            </w:r>
            <w:r w:rsidRPr="005F0351">
              <w:rPr>
                <w:spacing w:val="80"/>
                <w:sz w:val="20"/>
              </w:rPr>
              <w:t xml:space="preserve"> </w:t>
            </w:r>
            <w:r w:rsidRPr="005F0351">
              <w:rPr>
                <w:sz w:val="20"/>
              </w:rPr>
              <w:t>în</w:t>
            </w:r>
            <w:r w:rsidRPr="005F0351">
              <w:rPr>
                <w:spacing w:val="77"/>
                <w:sz w:val="20"/>
              </w:rPr>
              <w:t xml:space="preserve"> </w:t>
            </w:r>
            <w:r w:rsidRPr="005F0351">
              <w:rPr>
                <w:sz w:val="20"/>
              </w:rPr>
              <w:t>Ghidul Specific pentru Măsura de investiții I.</w:t>
            </w:r>
            <w:r w:rsidR="00A8725D" w:rsidRPr="005F0351">
              <w:rPr>
                <w:sz w:val="20"/>
              </w:rPr>
              <w:t>4, sub-masura 3</w:t>
            </w:r>
            <w:r w:rsidRPr="005F0351">
              <w:rPr>
                <w:sz w:val="20"/>
              </w:rPr>
              <w:t>?</w:t>
            </w:r>
          </w:p>
        </w:tc>
        <w:tc>
          <w:tcPr>
            <w:tcW w:w="992" w:type="dxa"/>
            <w:gridSpan w:val="2"/>
          </w:tcPr>
          <w:p w14:paraId="08027AF0" w14:textId="77777777" w:rsidR="002303CA" w:rsidRPr="005F0351" w:rsidRDefault="002303CA" w:rsidP="002303CA">
            <w:pPr>
              <w:pStyle w:val="TableParagraph"/>
              <w:rPr>
                <w:sz w:val="20"/>
              </w:rPr>
            </w:pPr>
          </w:p>
        </w:tc>
        <w:tc>
          <w:tcPr>
            <w:tcW w:w="850" w:type="dxa"/>
            <w:gridSpan w:val="2"/>
          </w:tcPr>
          <w:p w14:paraId="62331011" w14:textId="77777777" w:rsidR="002303CA" w:rsidRPr="005F0351" w:rsidRDefault="002303CA" w:rsidP="002303CA">
            <w:pPr>
              <w:pStyle w:val="TableParagraph"/>
              <w:rPr>
                <w:sz w:val="20"/>
              </w:rPr>
            </w:pPr>
          </w:p>
        </w:tc>
      </w:tr>
      <w:tr w:rsidR="002303CA" w:rsidRPr="005F0351" w14:paraId="72456EDB" w14:textId="77777777" w:rsidTr="00183C58">
        <w:trPr>
          <w:trHeight w:val="512"/>
        </w:trPr>
        <w:tc>
          <w:tcPr>
            <w:tcW w:w="8841" w:type="dxa"/>
            <w:gridSpan w:val="3"/>
          </w:tcPr>
          <w:p w14:paraId="1C0A202A" w14:textId="60B73C2C" w:rsidR="002303CA" w:rsidRPr="005F0351" w:rsidRDefault="002303CA" w:rsidP="00B2343C">
            <w:pPr>
              <w:pStyle w:val="TableParagraph"/>
              <w:numPr>
                <w:ilvl w:val="0"/>
                <w:numId w:val="13"/>
              </w:numPr>
              <w:ind w:left="676" w:right="136" w:hanging="284"/>
              <w:jc w:val="both"/>
              <w:rPr>
                <w:sz w:val="20"/>
              </w:rPr>
            </w:pPr>
            <w:r w:rsidRPr="005F0351">
              <w:rPr>
                <w:spacing w:val="-1"/>
                <w:sz w:val="20"/>
              </w:rPr>
              <w:t>Solicitantul</w:t>
            </w:r>
            <w:r w:rsidRPr="005F0351">
              <w:rPr>
                <w:spacing w:val="-11"/>
                <w:sz w:val="20"/>
              </w:rPr>
              <w:t xml:space="preserve"> </w:t>
            </w:r>
            <w:r w:rsidRPr="005F0351">
              <w:rPr>
                <w:spacing w:val="-1"/>
                <w:sz w:val="20"/>
              </w:rPr>
              <w:t>îndeplineşte</w:t>
            </w:r>
            <w:r w:rsidRPr="005F0351">
              <w:rPr>
                <w:spacing w:val="-10"/>
                <w:sz w:val="20"/>
              </w:rPr>
              <w:t xml:space="preserve"> </w:t>
            </w:r>
            <w:r w:rsidRPr="005F0351">
              <w:rPr>
                <w:sz w:val="20"/>
              </w:rPr>
              <w:t>toate</w:t>
            </w:r>
            <w:r w:rsidRPr="005F0351">
              <w:rPr>
                <w:spacing w:val="-10"/>
                <w:sz w:val="20"/>
              </w:rPr>
              <w:t xml:space="preserve"> </w:t>
            </w:r>
            <w:r w:rsidRPr="005F0351">
              <w:rPr>
                <w:sz w:val="20"/>
              </w:rPr>
              <w:t>criteriile</w:t>
            </w:r>
            <w:r w:rsidRPr="005F0351">
              <w:rPr>
                <w:spacing w:val="-11"/>
                <w:sz w:val="20"/>
              </w:rPr>
              <w:t xml:space="preserve"> </w:t>
            </w:r>
            <w:r w:rsidRPr="005F0351">
              <w:rPr>
                <w:sz w:val="20"/>
              </w:rPr>
              <w:t>de</w:t>
            </w:r>
            <w:r w:rsidRPr="005F0351">
              <w:rPr>
                <w:spacing w:val="-10"/>
                <w:sz w:val="20"/>
              </w:rPr>
              <w:t xml:space="preserve"> </w:t>
            </w:r>
            <w:r w:rsidRPr="005F0351">
              <w:rPr>
                <w:sz w:val="20"/>
              </w:rPr>
              <w:t>natură</w:t>
            </w:r>
            <w:r w:rsidRPr="005F0351">
              <w:rPr>
                <w:spacing w:val="-10"/>
                <w:sz w:val="20"/>
              </w:rPr>
              <w:t xml:space="preserve"> </w:t>
            </w:r>
            <w:r w:rsidRPr="005F0351">
              <w:rPr>
                <w:sz w:val="20"/>
              </w:rPr>
              <w:t>instituţională,</w:t>
            </w:r>
            <w:r w:rsidRPr="005F0351">
              <w:rPr>
                <w:spacing w:val="-10"/>
                <w:sz w:val="20"/>
              </w:rPr>
              <w:t xml:space="preserve"> </w:t>
            </w:r>
            <w:r w:rsidRPr="005F0351">
              <w:rPr>
                <w:sz w:val="20"/>
              </w:rPr>
              <w:t>legală</w:t>
            </w:r>
            <w:r w:rsidRPr="005F0351">
              <w:rPr>
                <w:spacing w:val="-10"/>
                <w:sz w:val="20"/>
              </w:rPr>
              <w:t xml:space="preserve"> </w:t>
            </w:r>
            <w:r w:rsidRPr="005F0351">
              <w:rPr>
                <w:sz w:val="20"/>
              </w:rPr>
              <w:t>şi</w:t>
            </w:r>
            <w:r w:rsidRPr="005F0351">
              <w:rPr>
                <w:spacing w:val="-10"/>
                <w:sz w:val="20"/>
              </w:rPr>
              <w:t xml:space="preserve"> </w:t>
            </w:r>
            <w:r w:rsidRPr="005F0351">
              <w:rPr>
                <w:sz w:val="20"/>
              </w:rPr>
              <w:t>financiară</w:t>
            </w:r>
            <w:r w:rsidRPr="005F0351">
              <w:rPr>
                <w:spacing w:val="-10"/>
                <w:sz w:val="20"/>
              </w:rPr>
              <w:t xml:space="preserve"> </w:t>
            </w:r>
            <w:r w:rsidRPr="005F0351">
              <w:rPr>
                <w:sz w:val="20"/>
              </w:rPr>
              <w:t>conform</w:t>
            </w:r>
            <w:r w:rsidRPr="005F0351">
              <w:rPr>
                <w:spacing w:val="-12"/>
                <w:sz w:val="20"/>
              </w:rPr>
              <w:t xml:space="preserve"> </w:t>
            </w:r>
            <w:r w:rsidRPr="005F0351">
              <w:rPr>
                <w:sz w:val="20"/>
              </w:rPr>
              <w:t>prevederilor din</w:t>
            </w:r>
            <w:r w:rsidRPr="005F0351">
              <w:rPr>
                <w:spacing w:val="-4"/>
                <w:sz w:val="20"/>
              </w:rPr>
              <w:t xml:space="preserve"> </w:t>
            </w:r>
            <w:r w:rsidRPr="005F0351">
              <w:rPr>
                <w:sz w:val="20"/>
              </w:rPr>
              <w:t>Ghidul</w:t>
            </w:r>
            <w:r w:rsidRPr="005F0351">
              <w:rPr>
                <w:spacing w:val="-3"/>
                <w:sz w:val="20"/>
              </w:rPr>
              <w:t xml:space="preserve"> </w:t>
            </w:r>
            <w:r w:rsidRPr="005F0351">
              <w:rPr>
                <w:sz w:val="20"/>
              </w:rPr>
              <w:t>Specific:</w:t>
            </w:r>
          </w:p>
        </w:tc>
        <w:tc>
          <w:tcPr>
            <w:tcW w:w="992" w:type="dxa"/>
            <w:gridSpan w:val="2"/>
          </w:tcPr>
          <w:p w14:paraId="4B809BBC" w14:textId="77777777" w:rsidR="002303CA" w:rsidRPr="005F0351" w:rsidRDefault="002303CA" w:rsidP="002303CA">
            <w:pPr>
              <w:pStyle w:val="TableParagraph"/>
              <w:rPr>
                <w:sz w:val="20"/>
              </w:rPr>
            </w:pPr>
          </w:p>
        </w:tc>
        <w:tc>
          <w:tcPr>
            <w:tcW w:w="850" w:type="dxa"/>
            <w:gridSpan w:val="2"/>
          </w:tcPr>
          <w:p w14:paraId="1FE36925" w14:textId="77777777" w:rsidR="002303CA" w:rsidRPr="005F0351" w:rsidRDefault="002303CA" w:rsidP="002303CA">
            <w:pPr>
              <w:pStyle w:val="TableParagraph"/>
              <w:rPr>
                <w:sz w:val="20"/>
              </w:rPr>
            </w:pPr>
          </w:p>
        </w:tc>
      </w:tr>
      <w:tr w:rsidR="002303CA" w:rsidRPr="005F0351" w14:paraId="0C03C726" w14:textId="77777777" w:rsidTr="00183C58">
        <w:trPr>
          <w:trHeight w:val="512"/>
        </w:trPr>
        <w:tc>
          <w:tcPr>
            <w:tcW w:w="8841" w:type="dxa"/>
            <w:gridSpan w:val="3"/>
          </w:tcPr>
          <w:p w14:paraId="708C5ECA" w14:textId="7B57F993" w:rsidR="002303CA" w:rsidRPr="005F0351" w:rsidRDefault="002303CA" w:rsidP="00B2343C">
            <w:pPr>
              <w:pStyle w:val="TableParagraph"/>
              <w:numPr>
                <w:ilvl w:val="0"/>
                <w:numId w:val="4"/>
              </w:numPr>
              <w:tabs>
                <w:tab w:val="left" w:pos="326"/>
                <w:tab w:val="left" w:pos="999"/>
              </w:tabs>
              <w:spacing w:line="223" w:lineRule="exact"/>
              <w:ind w:right="136" w:hanging="218"/>
              <w:jc w:val="both"/>
              <w:rPr>
                <w:i/>
                <w:sz w:val="20"/>
              </w:rPr>
            </w:pPr>
            <w:r w:rsidRPr="005F0351">
              <w:rPr>
                <w:i/>
                <w:sz w:val="20"/>
              </w:rPr>
              <w:t>Se</w:t>
            </w:r>
            <w:r w:rsidRPr="005F0351">
              <w:rPr>
                <w:i/>
                <w:spacing w:val="-2"/>
                <w:sz w:val="20"/>
              </w:rPr>
              <w:t xml:space="preserve"> </w:t>
            </w:r>
            <w:r w:rsidRPr="005F0351">
              <w:rPr>
                <w:i/>
                <w:sz w:val="20"/>
              </w:rPr>
              <w:t>încadrează în categoria</w:t>
            </w:r>
            <w:r w:rsidRPr="005F0351">
              <w:rPr>
                <w:i/>
                <w:spacing w:val="-3"/>
                <w:sz w:val="20"/>
              </w:rPr>
              <w:t xml:space="preserve"> </w:t>
            </w:r>
            <w:r w:rsidRPr="005F0351">
              <w:rPr>
                <w:i/>
                <w:sz w:val="20"/>
              </w:rPr>
              <w:t>beneficiarilor</w:t>
            </w:r>
            <w:r w:rsidRPr="005F0351">
              <w:rPr>
                <w:i/>
                <w:spacing w:val="-2"/>
                <w:sz w:val="20"/>
              </w:rPr>
              <w:t xml:space="preserve"> </w:t>
            </w:r>
            <w:r w:rsidRPr="005F0351">
              <w:rPr>
                <w:i/>
                <w:sz w:val="20"/>
              </w:rPr>
              <w:t>eligibili,</w:t>
            </w:r>
            <w:r w:rsidRPr="005F0351">
              <w:rPr>
                <w:i/>
                <w:spacing w:val="-1"/>
                <w:sz w:val="20"/>
              </w:rPr>
              <w:t xml:space="preserve"> </w:t>
            </w:r>
            <w:r w:rsidRPr="005F0351">
              <w:rPr>
                <w:i/>
                <w:sz w:val="20"/>
              </w:rPr>
              <w:t>conform</w:t>
            </w:r>
            <w:r w:rsidRPr="005F0351">
              <w:rPr>
                <w:i/>
                <w:spacing w:val="-1"/>
                <w:sz w:val="20"/>
              </w:rPr>
              <w:t xml:space="preserve"> </w:t>
            </w:r>
            <w:r w:rsidRPr="005F0351">
              <w:rPr>
                <w:i/>
                <w:sz w:val="20"/>
              </w:rPr>
              <w:t>secțiunii</w:t>
            </w:r>
            <w:r w:rsidRPr="005F0351">
              <w:rPr>
                <w:i/>
                <w:spacing w:val="-3"/>
                <w:sz w:val="20"/>
              </w:rPr>
              <w:t xml:space="preserve"> </w:t>
            </w:r>
            <w:r w:rsidRPr="005F0351">
              <w:rPr>
                <w:i/>
                <w:sz w:val="20"/>
              </w:rPr>
              <w:t>1.4 din Ghidul</w:t>
            </w:r>
            <w:r w:rsidRPr="005F0351">
              <w:rPr>
                <w:i/>
                <w:spacing w:val="-1"/>
                <w:sz w:val="20"/>
              </w:rPr>
              <w:t xml:space="preserve"> </w:t>
            </w:r>
            <w:r w:rsidRPr="005F0351">
              <w:rPr>
                <w:i/>
                <w:sz w:val="20"/>
              </w:rPr>
              <w:t>Specific</w:t>
            </w:r>
            <w:r w:rsidR="00EE74BE" w:rsidRPr="005F0351">
              <w:rPr>
                <w:i/>
                <w:sz w:val="20"/>
              </w:rPr>
              <w:t xml:space="preserve"> ?</w:t>
            </w:r>
          </w:p>
          <w:p w14:paraId="790E68BF" w14:textId="0F26B8EC" w:rsidR="00D12785" w:rsidRPr="005F0351" w:rsidRDefault="00D12785" w:rsidP="005F0351">
            <w:pPr>
              <w:pStyle w:val="TableParagraph"/>
              <w:tabs>
                <w:tab w:val="left" w:pos="326"/>
                <w:tab w:val="left" w:pos="999"/>
              </w:tabs>
              <w:spacing w:line="223" w:lineRule="exact"/>
              <w:ind w:left="325" w:right="136"/>
              <w:jc w:val="both"/>
              <w:rPr>
                <w:i/>
                <w:sz w:val="20"/>
              </w:rPr>
            </w:pPr>
            <w:r w:rsidRPr="005F0351">
              <w:rPr>
                <w:i/>
                <w:sz w:val="20"/>
              </w:rPr>
              <w:t>Pentru întreprinderile nou-înființate este necesar să aibă capitalul social subscris vărsat în condițiile legii în valoare de minimum 100.000 lei.</w:t>
            </w:r>
          </w:p>
          <w:p w14:paraId="541D606B" w14:textId="77777777" w:rsidR="002303CA" w:rsidRPr="005F0351" w:rsidRDefault="002303CA" w:rsidP="001C3DD6">
            <w:pPr>
              <w:pStyle w:val="TableParagraph"/>
              <w:spacing w:before="1"/>
              <w:ind w:right="136"/>
              <w:rPr>
                <w:sz w:val="6"/>
                <w:szCs w:val="6"/>
              </w:rPr>
            </w:pPr>
          </w:p>
          <w:p w14:paraId="31CDE2A8" w14:textId="0608DE96" w:rsidR="002303CA" w:rsidRPr="005F0351" w:rsidRDefault="002303CA" w:rsidP="00B2343C">
            <w:pPr>
              <w:pStyle w:val="TableParagraph"/>
              <w:numPr>
                <w:ilvl w:val="0"/>
                <w:numId w:val="14"/>
              </w:numPr>
              <w:ind w:right="136"/>
              <w:jc w:val="both"/>
              <w:rPr>
                <w:sz w:val="20"/>
              </w:rPr>
            </w:pPr>
            <w:r w:rsidRPr="005F0351">
              <w:rPr>
                <w:i/>
                <w:color w:val="FF0000"/>
                <w:sz w:val="20"/>
              </w:rPr>
              <w:t>Se</w:t>
            </w:r>
            <w:r w:rsidRPr="005F0351">
              <w:rPr>
                <w:i/>
                <w:color w:val="FF0000"/>
                <w:spacing w:val="-8"/>
                <w:sz w:val="20"/>
              </w:rPr>
              <w:t xml:space="preserve"> </w:t>
            </w:r>
            <w:r w:rsidRPr="005F0351">
              <w:rPr>
                <w:i/>
                <w:color w:val="FF0000"/>
                <w:sz w:val="20"/>
              </w:rPr>
              <w:t>probează</w:t>
            </w:r>
            <w:r w:rsidRPr="005F0351">
              <w:rPr>
                <w:i/>
                <w:color w:val="FF0000"/>
                <w:spacing w:val="-9"/>
                <w:sz w:val="20"/>
              </w:rPr>
              <w:t xml:space="preserve"> </w:t>
            </w:r>
            <w:r w:rsidRPr="005F0351">
              <w:rPr>
                <w:i/>
                <w:color w:val="FF0000"/>
                <w:sz w:val="20"/>
              </w:rPr>
              <w:t>prin</w:t>
            </w:r>
            <w:r w:rsidRPr="005F0351">
              <w:rPr>
                <w:i/>
                <w:color w:val="FF0000"/>
                <w:spacing w:val="-7"/>
                <w:sz w:val="20"/>
              </w:rPr>
              <w:t xml:space="preserve"> </w:t>
            </w:r>
            <w:r w:rsidRPr="005F0351">
              <w:rPr>
                <w:i/>
                <w:color w:val="FF0000"/>
                <w:sz w:val="20"/>
              </w:rPr>
              <w:t>documente</w:t>
            </w:r>
            <w:r w:rsidRPr="005F0351">
              <w:rPr>
                <w:i/>
                <w:color w:val="FF0000"/>
                <w:spacing w:val="-10"/>
                <w:sz w:val="20"/>
              </w:rPr>
              <w:t xml:space="preserve"> </w:t>
            </w:r>
            <w:r w:rsidRPr="005F0351">
              <w:rPr>
                <w:i/>
                <w:color w:val="FF0000"/>
                <w:sz w:val="20"/>
              </w:rPr>
              <w:t>care</w:t>
            </w:r>
            <w:r w:rsidRPr="005F0351">
              <w:rPr>
                <w:i/>
                <w:color w:val="FF0000"/>
                <w:spacing w:val="-7"/>
                <w:sz w:val="20"/>
              </w:rPr>
              <w:t xml:space="preserve"> </w:t>
            </w:r>
            <w:r w:rsidRPr="005F0351">
              <w:rPr>
                <w:i/>
                <w:color w:val="FF0000"/>
                <w:sz w:val="20"/>
              </w:rPr>
              <w:t>atestă</w:t>
            </w:r>
            <w:r w:rsidRPr="005F0351">
              <w:rPr>
                <w:i/>
                <w:color w:val="FF0000"/>
                <w:spacing w:val="-7"/>
                <w:sz w:val="20"/>
              </w:rPr>
              <w:t xml:space="preserve"> </w:t>
            </w:r>
            <w:r w:rsidRPr="005F0351">
              <w:rPr>
                <w:i/>
                <w:color w:val="FF0000"/>
                <w:sz w:val="20"/>
              </w:rPr>
              <w:t>constituirea</w:t>
            </w:r>
            <w:r w:rsidRPr="005F0351">
              <w:rPr>
                <w:i/>
                <w:color w:val="FF0000"/>
                <w:spacing w:val="-6"/>
                <w:sz w:val="20"/>
              </w:rPr>
              <w:t xml:space="preserve"> </w:t>
            </w:r>
            <w:r w:rsidRPr="005F0351">
              <w:rPr>
                <w:i/>
                <w:color w:val="FF0000"/>
                <w:sz w:val="20"/>
              </w:rPr>
              <w:t>legală</w:t>
            </w:r>
            <w:r w:rsidRPr="005F0351">
              <w:rPr>
                <w:i/>
                <w:color w:val="FF0000"/>
                <w:spacing w:val="-12"/>
                <w:sz w:val="20"/>
              </w:rPr>
              <w:t xml:space="preserve"> </w:t>
            </w:r>
            <w:r w:rsidRPr="005F0351">
              <w:rPr>
                <w:i/>
                <w:color w:val="FF0000"/>
                <w:sz w:val="20"/>
              </w:rPr>
              <w:t>a</w:t>
            </w:r>
            <w:r w:rsidRPr="005F0351">
              <w:rPr>
                <w:i/>
                <w:color w:val="FF0000"/>
                <w:spacing w:val="-7"/>
                <w:sz w:val="20"/>
              </w:rPr>
              <w:t xml:space="preserve"> </w:t>
            </w:r>
            <w:r w:rsidRPr="005F0351">
              <w:rPr>
                <w:i/>
                <w:color w:val="FF0000"/>
                <w:sz w:val="20"/>
              </w:rPr>
              <w:t>solicitantului,</w:t>
            </w:r>
            <w:r w:rsidRPr="005F0351">
              <w:rPr>
                <w:i/>
                <w:color w:val="FF0000"/>
                <w:spacing w:val="-7"/>
                <w:sz w:val="20"/>
              </w:rPr>
              <w:t xml:space="preserve"> </w:t>
            </w:r>
            <w:r w:rsidRPr="005F0351">
              <w:rPr>
                <w:i/>
                <w:color w:val="FF0000"/>
                <w:sz w:val="20"/>
              </w:rPr>
              <w:t>actul</w:t>
            </w:r>
            <w:r w:rsidRPr="005F0351">
              <w:rPr>
                <w:i/>
                <w:color w:val="FF0000"/>
                <w:spacing w:val="-48"/>
                <w:sz w:val="20"/>
              </w:rPr>
              <w:t xml:space="preserve">                     </w:t>
            </w:r>
            <w:r w:rsidRPr="005F0351">
              <w:rPr>
                <w:i/>
                <w:color w:val="FF0000"/>
                <w:sz w:val="20"/>
              </w:rPr>
              <w:t>constitutiv/actul normativ de înființare,</w:t>
            </w:r>
            <w:r w:rsidRPr="005F0351">
              <w:rPr>
                <w:i/>
                <w:color w:val="FF0000"/>
                <w:spacing w:val="-1"/>
                <w:sz w:val="20"/>
              </w:rPr>
              <w:t xml:space="preserve"> </w:t>
            </w:r>
            <w:r w:rsidRPr="005F0351">
              <w:rPr>
                <w:i/>
                <w:color w:val="FF0000"/>
                <w:sz w:val="20"/>
              </w:rPr>
              <w:t>alte</w:t>
            </w:r>
            <w:r w:rsidRPr="005F0351">
              <w:rPr>
                <w:i/>
                <w:color w:val="FF0000"/>
                <w:spacing w:val="-1"/>
                <w:sz w:val="20"/>
              </w:rPr>
              <w:t xml:space="preserve"> </w:t>
            </w:r>
            <w:r w:rsidRPr="005F0351">
              <w:rPr>
                <w:i/>
                <w:color w:val="FF0000"/>
                <w:sz w:val="20"/>
              </w:rPr>
              <w:t>documente</w:t>
            </w:r>
            <w:r w:rsidRPr="005F0351">
              <w:rPr>
                <w:i/>
                <w:color w:val="FF0000"/>
                <w:spacing w:val="-2"/>
                <w:sz w:val="20"/>
              </w:rPr>
              <w:t xml:space="preserve"> </w:t>
            </w:r>
            <w:r w:rsidRPr="005F0351">
              <w:rPr>
                <w:i/>
                <w:color w:val="FF0000"/>
                <w:sz w:val="20"/>
              </w:rPr>
              <w:t>de</w:t>
            </w:r>
            <w:r w:rsidRPr="005F0351">
              <w:rPr>
                <w:i/>
                <w:color w:val="FF0000"/>
                <w:spacing w:val="4"/>
                <w:sz w:val="20"/>
              </w:rPr>
              <w:t xml:space="preserve"> </w:t>
            </w:r>
            <w:r w:rsidRPr="005F0351">
              <w:rPr>
                <w:i/>
                <w:color w:val="FF0000"/>
                <w:sz w:val="20"/>
              </w:rPr>
              <w:t>înființare</w:t>
            </w:r>
            <w:r w:rsidRPr="005F0351">
              <w:rPr>
                <w:i/>
                <w:color w:val="FF0000"/>
                <w:spacing w:val="-1"/>
                <w:sz w:val="20"/>
              </w:rPr>
              <w:t xml:space="preserve"> </w:t>
            </w:r>
            <w:r w:rsidRPr="005F0351">
              <w:rPr>
                <w:i/>
                <w:color w:val="FF0000"/>
                <w:sz w:val="20"/>
              </w:rPr>
              <w:t>relevante;</w:t>
            </w:r>
          </w:p>
        </w:tc>
        <w:tc>
          <w:tcPr>
            <w:tcW w:w="992" w:type="dxa"/>
            <w:gridSpan w:val="2"/>
          </w:tcPr>
          <w:p w14:paraId="427D15C8" w14:textId="77777777" w:rsidR="002303CA" w:rsidRPr="005F0351" w:rsidRDefault="002303CA" w:rsidP="002303CA">
            <w:pPr>
              <w:pStyle w:val="TableParagraph"/>
              <w:rPr>
                <w:sz w:val="20"/>
              </w:rPr>
            </w:pPr>
          </w:p>
        </w:tc>
        <w:tc>
          <w:tcPr>
            <w:tcW w:w="850" w:type="dxa"/>
            <w:gridSpan w:val="2"/>
          </w:tcPr>
          <w:p w14:paraId="53B96FD3" w14:textId="77777777" w:rsidR="002303CA" w:rsidRPr="005F0351" w:rsidRDefault="002303CA" w:rsidP="002303CA">
            <w:pPr>
              <w:pStyle w:val="TableParagraph"/>
              <w:rPr>
                <w:sz w:val="20"/>
              </w:rPr>
            </w:pPr>
          </w:p>
        </w:tc>
      </w:tr>
      <w:tr w:rsidR="00EE74BE" w:rsidRPr="005F0351" w14:paraId="257B6155" w14:textId="77777777" w:rsidTr="00183C58">
        <w:trPr>
          <w:trHeight w:val="6296"/>
        </w:trPr>
        <w:tc>
          <w:tcPr>
            <w:tcW w:w="8841" w:type="dxa"/>
            <w:gridSpan w:val="3"/>
          </w:tcPr>
          <w:p w14:paraId="74551AD1" w14:textId="77777777" w:rsidR="00EE74BE" w:rsidRPr="005F0351" w:rsidRDefault="00EE74BE" w:rsidP="00B2343C">
            <w:pPr>
              <w:pStyle w:val="TableParagraph"/>
              <w:numPr>
                <w:ilvl w:val="0"/>
                <w:numId w:val="3"/>
              </w:numPr>
              <w:tabs>
                <w:tab w:val="left" w:pos="327"/>
                <w:tab w:val="left" w:pos="999"/>
              </w:tabs>
              <w:spacing w:line="223" w:lineRule="exact"/>
              <w:jc w:val="both"/>
              <w:rPr>
                <w:i/>
                <w:sz w:val="20"/>
              </w:rPr>
            </w:pPr>
            <w:r w:rsidRPr="005F0351">
              <w:rPr>
                <w:i/>
                <w:sz w:val="20"/>
              </w:rPr>
              <w:lastRenderedPageBreak/>
              <w:t>Solicitantul</w:t>
            </w:r>
            <w:r w:rsidRPr="005F0351">
              <w:rPr>
                <w:i/>
                <w:spacing w:val="-1"/>
                <w:sz w:val="20"/>
              </w:rPr>
              <w:t xml:space="preserve"> </w:t>
            </w:r>
            <w:r w:rsidRPr="005F0351">
              <w:rPr>
                <w:i/>
                <w:sz w:val="20"/>
              </w:rPr>
              <w:t>nu</w:t>
            </w:r>
            <w:r w:rsidRPr="005F0351">
              <w:rPr>
                <w:i/>
                <w:spacing w:val="-1"/>
                <w:sz w:val="20"/>
              </w:rPr>
              <w:t xml:space="preserve"> </w:t>
            </w:r>
            <w:r w:rsidRPr="005F0351">
              <w:rPr>
                <w:i/>
                <w:sz w:val="20"/>
              </w:rPr>
              <w:t>se</w:t>
            </w:r>
            <w:r w:rsidRPr="005F0351">
              <w:rPr>
                <w:i/>
                <w:spacing w:val="-1"/>
                <w:sz w:val="20"/>
              </w:rPr>
              <w:t xml:space="preserve"> </w:t>
            </w:r>
            <w:r w:rsidRPr="005F0351">
              <w:rPr>
                <w:i/>
                <w:sz w:val="20"/>
              </w:rPr>
              <w:t>încadrează</w:t>
            </w:r>
            <w:r w:rsidRPr="005F0351">
              <w:rPr>
                <w:i/>
                <w:spacing w:val="-1"/>
                <w:sz w:val="20"/>
              </w:rPr>
              <w:t xml:space="preserve"> </w:t>
            </w:r>
            <w:r w:rsidRPr="005F0351">
              <w:rPr>
                <w:i/>
                <w:sz w:val="20"/>
              </w:rPr>
              <w:t>într-una</w:t>
            </w:r>
            <w:r w:rsidRPr="005F0351">
              <w:rPr>
                <w:i/>
                <w:spacing w:val="-2"/>
                <w:sz w:val="20"/>
              </w:rPr>
              <w:t xml:space="preserve"> </w:t>
            </w:r>
            <w:r w:rsidRPr="005F0351">
              <w:rPr>
                <w:i/>
                <w:sz w:val="20"/>
              </w:rPr>
              <w:t>din</w:t>
            </w:r>
            <w:r w:rsidRPr="005F0351">
              <w:rPr>
                <w:i/>
                <w:spacing w:val="-1"/>
                <w:sz w:val="20"/>
              </w:rPr>
              <w:t xml:space="preserve"> </w:t>
            </w:r>
            <w:r w:rsidRPr="005F0351">
              <w:rPr>
                <w:i/>
                <w:sz w:val="20"/>
              </w:rPr>
              <w:t>situaţiile</w:t>
            </w:r>
            <w:r w:rsidRPr="005F0351">
              <w:rPr>
                <w:i/>
                <w:spacing w:val="-2"/>
                <w:sz w:val="20"/>
              </w:rPr>
              <w:t xml:space="preserve"> </w:t>
            </w:r>
            <w:r w:rsidRPr="005F0351">
              <w:rPr>
                <w:i/>
                <w:sz w:val="20"/>
              </w:rPr>
              <w:t>de</w:t>
            </w:r>
            <w:r w:rsidRPr="005F0351">
              <w:rPr>
                <w:i/>
                <w:spacing w:val="-1"/>
                <w:sz w:val="20"/>
              </w:rPr>
              <w:t xml:space="preserve"> </w:t>
            </w:r>
            <w:r w:rsidRPr="005F0351">
              <w:rPr>
                <w:i/>
                <w:sz w:val="20"/>
              </w:rPr>
              <w:t>mai</w:t>
            </w:r>
            <w:r w:rsidRPr="005F0351">
              <w:rPr>
                <w:i/>
                <w:spacing w:val="-5"/>
                <w:sz w:val="20"/>
              </w:rPr>
              <w:t xml:space="preserve"> </w:t>
            </w:r>
            <w:r w:rsidRPr="005F0351">
              <w:rPr>
                <w:i/>
                <w:sz w:val="20"/>
              </w:rPr>
              <w:t>jos:</w:t>
            </w:r>
          </w:p>
          <w:p w14:paraId="7FF2C3FA" w14:textId="77777777" w:rsidR="00EE74BE" w:rsidRPr="005F0351" w:rsidRDefault="00EE74BE" w:rsidP="005F331E">
            <w:pPr>
              <w:pStyle w:val="TableParagraph"/>
              <w:tabs>
                <w:tab w:val="left" w:pos="327"/>
              </w:tabs>
              <w:ind w:left="323"/>
              <w:jc w:val="both"/>
              <w:rPr>
                <w:i/>
                <w:sz w:val="6"/>
                <w:szCs w:val="6"/>
              </w:rPr>
            </w:pPr>
          </w:p>
          <w:p w14:paraId="1F554EED" w14:textId="77777777" w:rsidR="00EE74BE" w:rsidRPr="005F0351" w:rsidRDefault="00EE74BE" w:rsidP="00B2343C">
            <w:pPr>
              <w:pStyle w:val="TableParagraph"/>
              <w:numPr>
                <w:ilvl w:val="1"/>
                <w:numId w:val="3"/>
              </w:numPr>
              <w:tabs>
                <w:tab w:val="left" w:pos="661"/>
              </w:tabs>
              <w:ind w:right="96"/>
              <w:jc w:val="both"/>
              <w:rPr>
                <w:sz w:val="20"/>
              </w:rPr>
            </w:pPr>
            <w:r w:rsidRPr="005F0351">
              <w:rPr>
                <w:sz w:val="20"/>
              </w:rPr>
              <w:t>este în incapacitate de plată/ în stare de insolvență</w:t>
            </w:r>
            <w:r w:rsidRPr="005F0351">
              <w:rPr>
                <w:szCs w:val="24"/>
              </w:rPr>
              <w:t xml:space="preserve"> </w:t>
            </w:r>
            <w:r w:rsidRPr="005F0351">
              <w:rPr>
                <w:sz w:val="20"/>
              </w:rPr>
              <w:t>conform prevederilor Legii nr. 85/2014 privind procedurile de prevenire a insolvenței și de insolvență, cu modificările şi completările ulterioare, după caz;</w:t>
            </w:r>
          </w:p>
          <w:p w14:paraId="26C18C60" w14:textId="77777777" w:rsidR="00EE74BE" w:rsidRPr="005F0351" w:rsidRDefault="00EE74BE" w:rsidP="00B2343C">
            <w:pPr>
              <w:pStyle w:val="TableParagraph"/>
              <w:numPr>
                <w:ilvl w:val="1"/>
                <w:numId w:val="3"/>
              </w:numPr>
              <w:tabs>
                <w:tab w:val="left" w:pos="661"/>
              </w:tabs>
              <w:ind w:right="98"/>
              <w:jc w:val="both"/>
              <w:rPr>
                <w:sz w:val="20"/>
              </w:rPr>
            </w:pPr>
            <w:r w:rsidRPr="005F0351">
              <w:rPr>
                <w:sz w:val="20"/>
              </w:rPr>
              <w:t>este în</w:t>
            </w:r>
            <w:r w:rsidRPr="005F0351">
              <w:rPr>
                <w:spacing w:val="1"/>
                <w:sz w:val="20"/>
              </w:rPr>
              <w:t xml:space="preserve"> </w:t>
            </w:r>
            <w:r w:rsidRPr="005F0351">
              <w:rPr>
                <w:sz w:val="20"/>
              </w:rPr>
              <w:t>stare de faliment, lichidare,</w:t>
            </w:r>
            <w:r w:rsidRPr="005F0351">
              <w:rPr>
                <w:spacing w:val="1"/>
                <w:sz w:val="20"/>
              </w:rPr>
              <w:t xml:space="preserve"> </w:t>
            </w:r>
            <w:r w:rsidRPr="005F0351">
              <w:rPr>
                <w:sz w:val="20"/>
              </w:rPr>
              <w:t>are afacerile conduse</w:t>
            </w:r>
            <w:r w:rsidRPr="005F0351">
              <w:rPr>
                <w:spacing w:val="1"/>
                <w:sz w:val="20"/>
              </w:rPr>
              <w:t xml:space="preserve"> </w:t>
            </w:r>
            <w:r w:rsidRPr="005F0351">
              <w:rPr>
                <w:sz w:val="20"/>
              </w:rPr>
              <w:t>de un administrator judiciar</w:t>
            </w:r>
            <w:r w:rsidRPr="005F0351">
              <w:rPr>
                <w:spacing w:val="1"/>
                <w:sz w:val="20"/>
              </w:rPr>
              <w:t xml:space="preserve"> </w:t>
            </w:r>
            <w:r w:rsidRPr="005F0351">
              <w:rPr>
                <w:sz w:val="20"/>
              </w:rPr>
              <w:t>sau</w:t>
            </w:r>
            <w:r w:rsidRPr="005F0351">
              <w:rPr>
                <w:spacing w:val="1"/>
                <w:sz w:val="20"/>
              </w:rPr>
              <w:t xml:space="preserve"> </w:t>
            </w:r>
            <w:r w:rsidRPr="005F0351">
              <w:rPr>
                <w:sz w:val="20"/>
              </w:rPr>
              <w:t>activităţile</w:t>
            </w:r>
            <w:r w:rsidRPr="005F0351">
              <w:rPr>
                <w:spacing w:val="-7"/>
                <w:sz w:val="20"/>
              </w:rPr>
              <w:t xml:space="preserve"> </w:t>
            </w:r>
            <w:r w:rsidRPr="005F0351">
              <w:rPr>
                <w:sz w:val="20"/>
              </w:rPr>
              <w:t>sale</w:t>
            </w:r>
            <w:r w:rsidRPr="005F0351">
              <w:rPr>
                <w:spacing w:val="-4"/>
                <w:sz w:val="20"/>
              </w:rPr>
              <w:t xml:space="preserve"> </w:t>
            </w:r>
            <w:r w:rsidRPr="005F0351">
              <w:rPr>
                <w:sz w:val="20"/>
              </w:rPr>
              <w:t>comerciale</w:t>
            </w:r>
            <w:r w:rsidRPr="005F0351">
              <w:rPr>
                <w:spacing w:val="-4"/>
                <w:sz w:val="20"/>
              </w:rPr>
              <w:t xml:space="preserve"> </w:t>
            </w:r>
            <w:r w:rsidRPr="005F0351">
              <w:rPr>
                <w:sz w:val="20"/>
              </w:rPr>
              <w:t>sunt</w:t>
            </w:r>
            <w:r w:rsidRPr="005F0351">
              <w:rPr>
                <w:spacing w:val="-7"/>
                <w:sz w:val="20"/>
              </w:rPr>
              <w:t xml:space="preserve"> </w:t>
            </w:r>
            <w:r w:rsidRPr="005F0351">
              <w:rPr>
                <w:sz w:val="20"/>
              </w:rPr>
              <w:t>suspendate</w:t>
            </w:r>
            <w:r w:rsidRPr="005F0351">
              <w:rPr>
                <w:spacing w:val="-6"/>
                <w:sz w:val="20"/>
              </w:rPr>
              <w:t xml:space="preserve"> </w:t>
            </w:r>
            <w:r w:rsidRPr="005F0351">
              <w:rPr>
                <w:sz w:val="20"/>
              </w:rPr>
              <w:t>ori</w:t>
            </w:r>
            <w:r w:rsidRPr="005F0351">
              <w:rPr>
                <w:spacing w:val="-5"/>
                <w:sz w:val="20"/>
              </w:rPr>
              <w:t xml:space="preserve"> </w:t>
            </w:r>
            <w:r w:rsidRPr="005F0351">
              <w:rPr>
                <w:sz w:val="20"/>
              </w:rPr>
              <w:t>fac</w:t>
            </w:r>
            <w:r w:rsidRPr="005F0351">
              <w:rPr>
                <w:spacing w:val="-6"/>
                <w:sz w:val="20"/>
              </w:rPr>
              <w:t xml:space="preserve"> </w:t>
            </w:r>
            <w:r w:rsidRPr="005F0351">
              <w:rPr>
                <w:sz w:val="20"/>
              </w:rPr>
              <w:t>obiectul</w:t>
            </w:r>
            <w:r w:rsidRPr="005F0351">
              <w:rPr>
                <w:spacing w:val="-5"/>
                <w:sz w:val="20"/>
              </w:rPr>
              <w:t xml:space="preserve"> </w:t>
            </w:r>
            <w:r w:rsidRPr="005F0351">
              <w:rPr>
                <w:sz w:val="20"/>
              </w:rPr>
              <w:t>unui</w:t>
            </w:r>
            <w:r w:rsidRPr="005F0351">
              <w:rPr>
                <w:spacing w:val="-5"/>
                <w:sz w:val="20"/>
              </w:rPr>
              <w:t xml:space="preserve"> </w:t>
            </w:r>
            <w:r w:rsidRPr="005F0351">
              <w:rPr>
                <w:sz w:val="20"/>
              </w:rPr>
              <w:t>aranjament</w:t>
            </w:r>
            <w:r w:rsidRPr="005F0351">
              <w:rPr>
                <w:spacing w:val="-7"/>
                <w:sz w:val="20"/>
              </w:rPr>
              <w:t xml:space="preserve"> </w:t>
            </w:r>
            <w:r w:rsidRPr="005F0351">
              <w:rPr>
                <w:sz w:val="20"/>
              </w:rPr>
              <w:t>cu</w:t>
            </w:r>
            <w:r w:rsidRPr="005F0351">
              <w:rPr>
                <w:spacing w:val="-8"/>
                <w:sz w:val="20"/>
              </w:rPr>
              <w:t xml:space="preserve"> </w:t>
            </w:r>
            <w:r w:rsidRPr="005F0351">
              <w:rPr>
                <w:sz w:val="20"/>
              </w:rPr>
              <w:t>creditorii</w:t>
            </w:r>
            <w:r w:rsidRPr="005F0351">
              <w:rPr>
                <w:spacing w:val="-7"/>
                <w:sz w:val="20"/>
              </w:rPr>
              <w:t xml:space="preserve"> </w:t>
            </w:r>
            <w:r w:rsidRPr="005F0351">
              <w:rPr>
                <w:sz w:val="20"/>
              </w:rPr>
              <w:t>sau</w:t>
            </w:r>
            <w:r w:rsidRPr="005F0351">
              <w:rPr>
                <w:spacing w:val="-8"/>
                <w:sz w:val="20"/>
              </w:rPr>
              <w:t xml:space="preserve"> </w:t>
            </w:r>
            <w:r w:rsidRPr="005F0351">
              <w:rPr>
                <w:sz w:val="20"/>
              </w:rPr>
              <w:t>este</w:t>
            </w:r>
            <w:r w:rsidRPr="005F0351">
              <w:rPr>
                <w:spacing w:val="-47"/>
                <w:sz w:val="20"/>
              </w:rPr>
              <w:t xml:space="preserve"> </w:t>
            </w:r>
            <w:r w:rsidRPr="005F0351">
              <w:rPr>
                <w:sz w:val="20"/>
              </w:rPr>
              <w:t>într-o</w:t>
            </w:r>
            <w:r w:rsidRPr="005F0351">
              <w:rPr>
                <w:spacing w:val="-4"/>
                <w:sz w:val="20"/>
              </w:rPr>
              <w:t xml:space="preserve"> </w:t>
            </w:r>
            <w:r w:rsidRPr="005F0351">
              <w:rPr>
                <w:sz w:val="20"/>
              </w:rPr>
              <w:t>situaţie</w:t>
            </w:r>
            <w:r w:rsidRPr="005F0351">
              <w:rPr>
                <w:spacing w:val="-4"/>
                <w:sz w:val="20"/>
              </w:rPr>
              <w:t xml:space="preserve"> </w:t>
            </w:r>
            <w:r w:rsidRPr="005F0351">
              <w:rPr>
                <w:sz w:val="20"/>
              </w:rPr>
              <w:t>similară</w:t>
            </w:r>
            <w:r w:rsidRPr="005F0351">
              <w:rPr>
                <w:spacing w:val="-5"/>
                <w:sz w:val="20"/>
              </w:rPr>
              <w:t xml:space="preserve"> </w:t>
            </w:r>
            <w:r w:rsidRPr="005F0351">
              <w:rPr>
                <w:sz w:val="20"/>
              </w:rPr>
              <w:t>cu</w:t>
            </w:r>
            <w:r w:rsidRPr="005F0351">
              <w:rPr>
                <w:spacing w:val="-6"/>
                <w:sz w:val="20"/>
              </w:rPr>
              <w:t xml:space="preserve"> </w:t>
            </w:r>
            <w:r w:rsidRPr="005F0351">
              <w:rPr>
                <w:sz w:val="20"/>
              </w:rPr>
              <w:t>cele</w:t>
            </w:r>
            <w:r w:rsidRPr="005F0351">
              <w:rPr>
                <w:spacing w:val="-3"/>
                <w:sz w:val="20"/>
              </w:rPr>
              <w:t xml:space="preserve"> </w:t>
            </w:r>
            <w:r w:rsidRPr="005F0351">
              <w:rPr>
                <w:sz w:val="20"/>
              </w:rPr>
              <w:t>anterioare,</w:t>
            </w:r>
            <w:r w:rsidRPr="005F0351">
              <w:rPr>
                <w:spacing w:val="-4"/>
                <w:sz w:val="20"/>
              </w:rPr>
              <w:t xml:space="preserve"> </w:t>
            </w:r>
            <w:r w:rsidRPr="005F0351">
              <w:rPr>
                <w:sz w:val="20"/>
              </w:rPr>
              <w:t>reglementată</w:t>
            </w:r>
            <w:r w:rsidRPr="005F0351">
              <w:rPr>
                <w:spacing w:val="-5"/>
                <w:sz w:val="20"/>
              </w:rPr>
              <w:t xml:space="preserve"> </w:t>
            </w:r>
            <w:r w:rsidRPr="005F0351">
              <w:rPr>
                <w:sz w:val="20"/>
              </w:rPr>
              <w:t>prin</w:t>
            </w:r>
            <w:r w:rsidRPr="005F0351">
              <w:rPr>
                <w:spacing w:val="-6"/>
                <w:sz w:val="20"/>
              </w:rPr>
              <w:t xml:space="preserve"> </w:t>
            </w:r>
            <w:r w:rsidRPr="005F0351">
              <w:rPr>
                <w:sz w:val="20"/>
              </w:rPr>
              <w:t>lege,</w:t>
            </w:r>
            <w:r w:rsidRPr="005F0351">
              <w:rPr>
                <w:spacing w:val="-4"/>
                <w:sz w:val="20"/>
              </w:rPr>
              <w:t xml:space="preserve"> </w:t>
            </w:r>
            <w:r w:rsidRPr="005F0351">
              <w:rPr>
                <w:sz w:val="20"/>
              </w:rPr>
              <w:t>ori</w:t>
            </w:r>
            <w:r w:rsidRPr="005F0351">
              <w:rPr>
                <w:spacing w:val="-6"/>
                <w:sz w:val="20"/>
              </w:rPr>
              <w:t xml:space="preserve"> </w:t>
            </w:r>
            <w:r w:rsidRPr="005F0351">
              <w:rPr>
                <w:sz w:val="20"/>
              </w:rPr>
              <w:t>face</w:t>
            </w:r>
            <w:r w:rsidRPr="005F0351">
              <w:rPr>
                <w:spacing w:val="-4"/>
                <w:sz w:val="20"/>
              </w:rPr>
              <w:t xml:space="preserve"> </w:t>
            </w:r>
            <w:r w:rsidRPr="005F0351">
              <w:rPr>
                <w:sz w:val="20"/>
              </w:rPr>
              <w:t>obiectul</w:t>
            </w:r>
            <w:r w:rsidRPr="005F0351">
              <w:rPr>
                <w:spacing w:val="-4"/>
                <w:sz w:val="20"/>
              </w:rPr>
              <w:t xml:space="preserve"> </w:t>
            </w:r>
            <w:r w:rsidRPr="005F0351">
              <w:rPr>
                <w:sz w:val="20"/>
              </w:rPr>
              <w:t>unei</w:t>
            </w:r>
            <w:r w:rsidRPr="005F0351">
              <w:rPr>
                <w:spacing w:val="-4"/>
                <w:sz w:val="20"/>
              </w:rPr>
              <w:t xml:space="preserve"> </w:t>
            </w:r>
            <w:r w:rsidRPr="005F0351">
              <w:rPr>
                <w:sz w:val="20"/>
              </w:rPr>
              <w:t>proceduri</w:t>
            </w:r>
            <w:r w:rsidRPr="005F0351">
              <w:rPr>
                <w:spacing w:val="-48"/>
                <w:sz w:val="20"/>
              </w:rPr>
              <w:t xml:space="preserve"> </w:t>
            </w:r>
            <w:r w:rsidRPr="005F0351">
              <w:rPr>
                <w:sz w:val="20"/>
              </w:rPr>
              <w:t>legale</w:t>
            </w:r>
            <w:r w:rsidRPr="005F0351">
              <w:rPr>
                <w:spacing w:val="1"/>
                <w:sz w:val="20"/>
              </w:rPr>
              <w:t xml:space="preserve"> </w:t>
            </w:r>
            <w:r w:rsidRPr="005F0351">
              <w:rPr>
                <w:sz w:val="20"/>
              </w:rPr>
              <w:t>pentru</w:t>
            </w:r>
            <w:r w:rsidRPr="005F0351">
              <w:rPr>
                <w:spacing w:val="1"/>
                <w:sz w:val="20"/>
              </w:rPr>
              <w:t xml:space="preserve"> </w:t>
            </w:r>
            <w:r w:rsidRPr="005F0351">
              <w:rPr>
                <w:sz w:val="20"/>
              </w:rPr>
              <w:t>declararea</w:t>
            </w:r>
            <w:r w:rsidRPr="005F0351">
              <w:rPr>
                <w:spacing w:val="1"/>
                <w:sz w:val="20"/>
              </w:rPr>
              <w:t xml:space="preserve"> </w:t>
            </w:r>
            <w:r w:rsidRPr="005F0351">
              <w:rPr>
                <w:sz w:val="20"/>
              </w:rPr>
              <w:t>sa</w:t>
            </w:r>
            <w:r w:rsidRPr="005F0351">
              <w:rPr>
                <w:spacing w:val="1"/>
                <w:sz w:val="20"/>
              </w:rPr>
              <w:t xml:space="preserve"> </w:t>
            </w:r>
            <w:r w:rsidRPr="005F0351">
              <w:rPr>
                <w:sz w:val="20"/>
              </w:rPr>
              <w:t>în</w:t>
            </w:r>
            <w:r w:rsidRPr="005F0351">
              <w:rPr>
                <w:spacing w:val="1"/>
                <w:sz w:val="20"/>
              </w:rPr>
              <w:t xml:space="preserve"> </w:t>
            </w:r>
            <w:r w:rsidRPr="005F0351">
              <w:rPr>
                <w:sz w:val="20"/>
              </w:rPr>
              <w:t>stare</w:t>
            </w:r>
            <w:r w:rsidRPr="005F0351">
              <w:rPr>
                <w:spacing w:val="1"/>
                <w:sz w:val="20"/>
              </w:rPr>
              <w:t xml:space="preserve"> </w:t>
            </w:r>
            <w:r w:rsidRPr="005F0351">
              <w:rPr>
                <w:sz w:val="20"/>
              </w:rPr>
              <w:t>de</w:t>
            </w:r>
            <w:r w:rsidRPr="005F0351">
              <w:rPr>
                <w:spacing w:val="1"/>
                <w:sz w:val="20"/>
              </w:rPr>
              <w:t xml:space="preserve"> </w:t>
            </w:r>
            <w:r w:rsidRPr="005F0351">
              <w:rPr>
                <w:sz w:val="20"/>
              </w:rPr>
              <w:t>faliment,</w:t>
            </w:r>
            <w:r w:rsidRPr="005F0351">
              <w:rPr>
                <w:spacing w:val="1"/>
                <w:sz w:val="20"/>
              </w:rPr>
              <w:t xml:space="preserve"> </w:t>
            </w:r>
            <w:r w:rsidRPr="005F0351">
              <w:rPr>
                <w:sz w:val="20"/>
              </w:rPr>
              <w:t>lichidare,</w:t>
            </w:r>
            <w:r w:rsidRPr="005F0351">
              <w:rPr>
                <w:spacing w:val="1"/>
                <w:sz w:val="20"/>
              </w:rPr>
              <w:t xml:space="preserve"> </w:t>
            </w:r>
            <w:r w:rsidRPr="005F0351">
              <w:rPr>
                <w:sz w:val="20"/>
              </w:rPr>
              <w:t>conducerea</w:t>
            </w:r>
            <w:r w:rsidRPr="005F0351">
              <w:rPr>
                <w:spacing w:val="1"/>
                <w:sz w:val="20"/>
              </w:rPr>
              <w:t xml:space="preserve"> </w:t>
            </w:r>
            <w:r w:rsidRPr="005F0351">
              <w:rPr>
                <w:sz w:val="20"/>
              </w:rPr>
              <w:t>afacerilor</w:t>
            </w:r>
            <w:r w:rsidRPr="005F0351">
              <w:rPr>
                <w:spacing w:val="1"/>
                <w:sz w:val="20"/>
              </w:rPr>
              <w:t xml:space="preserve"> </w:t>
            </w:r>
            <w:r w:rsidRPr="005F0351">
              <w:rPr>
                <w:sz w:val="20"/>
              </w:rPr>
              <w:t>de</w:t>
            </w:r>
            <w:r w:rsidRPr="005F0351">
              <w:rPr>
                <w:spacing w:val="1"/>
                <w:sz w:val="20"/>
              </w:rPr>
              <w:t xml:space="preserve"> </w:t>
            </w:r>
            <w:r w:rsidRPr="005F0351">
              <w:rPr>
                <w:sz w:val="20"/>
              </w:rPr>
              <w:t>un</w:t>
            </w:r>
            <w:r w:rsidRPr="005F0351">
              <w:rPr>
                <w:spacing w:val="1"/>
                <w:sz w:val="20"/>
              </w:rPr>
              <w:t xml:space="preserve"> </w:t>
            </w:r>
            <w:r w:rsidRPr="005F0351">
              <w:rPr>
                <w:sz w:val="20"/>
              </w:rPr>
              <w:t>administrator judiciar sau activităţile sale comerciale sunt suspendate ori fac obiectul unui</w:t>
            </w:r>
            <w:r w:rsidRPr="005F0351">
              <w:rPr>
                <w:spacing w:val="1"/>
                <w:sz w:val="20"/>
              </w:rPr>
              <w:t xml:space="preserve"> </w:t>
            </w:r>
            <w:r w:rsidRPr="005F0351">
              <w:rPr>
                <w:sz w:val="20"/>
              </w:rPr>
              <w:t>aranjament</w:t>
            </w:r>
            <w:r w:rsidRPr="005F0351">
              <w:rPr>
                <w:spacing w:val="-2"/>
                <w:sz w:val="20"/>
              </w:rPr>
              <w:t xml:space="preserve"> </w:t>
            </w:r>
            <w:r w:rsidRPr="005F0351">
              <w:rPr>
                <w:sz w:val="20"/>
              </w:rPr>
              <w:t>cu</w:t>
            </w:r>
            <w:r w:rsidRPr="005F0351">
              <w:rPr>
                <w:spacing w:val="-1"/>
                <w:sz w:val="20"/>
              </w:rPr>
              <w:t xml:space="preserve"> </w:t>
            </w:r>
            <w:r w:rsidRPr="005F0351">
              <w:rPr>
                <w:sz w:val="20"/>
              </w:rPr>
              <w:t>creditorii;</w:t>
            </w:r>
          </w:p>
          <w:p w14:paraId="6A331424" w14:textId="77777777" w:rsidR="00EE74BE" w:rsidRPr="005F0351" w:rsidRDefault="00EE74BE" w:rsidP="00B2343C">
            <w:pPr>
              <w:pStyle w:val="TableParagraph"/>
              <w:numPr>
                <w:ilvl w:val="1"/>
                <w:numId w:val="3"/>
              </w:numPr>
              <w:tabs>
                <w:tab w:val="left" w:pos="661"/>
              </w:tabs>
              <w:ind w:right="97"/>
              <w:jc w:val="both"/>
              <w:rPr>
                <w:sz w:val="20"/>
              </w:rPr>
            </w:pPr>
            <w:r w:rsidRPr="005F0351">
              <w:rPr>
                <w:sz w:val="20"/>
              </w:rPr>
              <w:t>nu şi-a îndeplinit obligaţiile de plată a impozitelor, taxelor şi contribuţiilor de asigurări sociale</w:t>
            </w:r>
            <w:r w:rsidRPr="005F0351">
              <w:rPr>
                <w:spacing w:val="1"/>
                <w:sz w:val="20"/>
              </w:rPr>
              <w:t xml:space="preserve"> </w:t>
            </w:r>
            <w:r w:rsidRPr="005F0351">
              <w:rPr>
                <w:sz w:val="20"/>
              </w:rPr>
              <w:t>către</w:t>
            </w:r>
            <w:r w:rsidRPr="005F0351">
              <w:rPr>
                <w:spacing w:val="-6"/>
                <w:sz w:val="20"/>
              </w:rPr>
              <w:t xml:space="preserve"> </w:t>
            </w:r>
            <w:r w:rsidRPr="005F0351">
              <w:rPr>
                <w:sz w:val="20"/>
              </w:rPr>
              <w:t>bugetele</w:t>
            </w:r>
            <w:r w:rsidRPr="005F0351">
              <w:rPr>
                <w:spacing w:val="-6"/>
                <w:sz w:val="20"/>
              </w:rPr>
              <w:t xml:space="preserve"> </w:t>
            </w:r>
            <w:r w:rsidRPr="005F0351">
              <w:rPr>
                <w:sz w:val="20"/>
              </w:rPr>
              <w:t>componente</w:t>
            </w:r>
            <w:r w:rsidRPr="005F0351">
              <w:rPr>
                <w:spacing w:val="-6"/>
                <w:sz w:val="20"/>
              </w:rPr>
              <w:t xml:space="preserve"> </w:t>
            </w:r>
            <w:r w:rsidRPr="005F0351">
              <w:rPr>
                <w:sz w:val="20"/>
              </w:rPr>
              <w:t>ale</w:t>
            </w:r>
            <w:r w:rsidRPr="005F0351">
              <w:rPr>
                <w:spacing w:val="-4"/>
                <w:sz w:val="20"/>
              </w:rPr>
              <w:t xml:space="preserve"> </w:t>
            </w:r>
            <w:r w:rsidRPr="005F0351">
              <w:rPr>
                <w:sz w:val="20"/>
              </w:rPr>
              <w:t>bugetului</w:t>
            </w:r>
            <w:r w:rsidRPr="005F0351">
              <w:rPr>
                <w:spacing w:val="-6"/>
                <w:sz w:val="20"/>
              </w:rPr>
              <w:t xml:space="preserve"> </w:t>
            </w:r>
            <w:r w:rsidRPr="005F0351">
              <w:rPr>
                <w:sz w:val="20"/>
              </w:rPr>
              <w:t>general</w:t>
            </w:r>
            <w:r w:rsidRPr="005F0351">
              <w:rPr>
                <w:spacing w:val="-6"/>
                <w:sz w:val="20"/>
              </w:rPr>
              <w:t xml:space="preserve"> </w:t>
            </w:r>
            <w:r w:rsidRPr="005F0351">
              <w:rPr>
                <w:sz w:val="20"/>
              </w:rPr>
              <w:t>consolidat,</w:t>
            </w:r>
            <w:r w:rsidRPr="005F0351">
              <w:rPr>
                <w:spacing w:val="-6"/>
                <w:sz w:val="20"/>
              </w:rPr>
              <w:t xml:space="preserve"> </w:t>
            </w:r>
            <w:r w:rsidRPr="005F0351">
              <w:rPr>
                <w:sz w:val="20"/>
              </w:rPr>
              <w:t>şi</w:t>
            </w:r>
            <w:r w:rsidRPr="005F0351">
              <w:rPr>
                <w:spacing w:val="-7"/>
                <w:sz w:val="20"/>
              </w:rPr>
              <w:t xml:space="preserve"> </w:t>
            </w:r>
            <w:r w:rsidRPr="005F0351">
              <w:rPr>
                <w:sz w:val="20"/>
              </w:rPr>
              <w:t>bugetului</w:t>
            </w:r>
            <w:r w:rsidRPr="005F0351">
              <w:rPr>
                <w:spacing w:val="-6"/>
                <w:sz w:val="20"/>
              </w:rPr>
              <w:t xml:space="preserve"> </w:t>
            </w:r>
            <w:r w:rsidRPr="005F0351">
              <w:rPr>
                <w:sz w:val="20"/>
              </w:rPr>
              <w:t>local</w:t>
            </w:r>
            <w:r w:rsidRPr="005F0351">
              <w:rPr>
                <w:spacing w:val="-7"/>
                <w:sz w:val="20"/>
              </w:rPr>
              <w:t xml:space="preserve"> </w:t>
            </w:r>
            <w:r w:rsidRPr="005F0351">
              <w:rPr>
                <w:sz w:val="20"/>
              </w:rPr>
              <w:t>în</w:t>
            </w:r>
            <w:r w:rsidRPr="005F0351">
              <w:rPr>
                <w:spacing w:val="-8"/>
                <w:sz w:val="20"/>
              </w:rPr>
              <w:t xml:space="preserve"> </w:t>
            </w:r>
            <w:r w:rsidRPr="005F0351">
              <w:rPr>
                <w:sz w:val="20"/>
              </w:rPr>
              <w:t>conformitate</w:t>
            </w:r>
            <w:r w:rsidRPr="005F0351">
              <w:rPr>
                <w:spacing w:val="-5"/>
                <w:sz w:val="20"/>
              </w:rPr>
              <w:t xml:space="preserve"> </w:t>
            </w:r>
            <w:r w:rsidRPr="005F0351">
              <w:rPr>
                <w:sz w:val="20"/>
              </w:rPr>
              <w:t>cu</w:t>
            </w:r>
            <w:r w:rsidRPr="005F0351">
              <w:rPr>
                <w:spacing w:val="-48"/>
                <w:sz w:val="20"/>
              </w:rPr>
              <w:t xml:space="preserve"> </w:t>
            </w:r>
            <w:r w:rsidRPr="005F0351">
              <w:rPr>
                <w:sz w:val="20"/>
              </w:rPr>
              <w:t>prevederile</w:t>
            </w:r>
            <w:r w:rsidRPr="005F0351">
              <w:rPr>
                <w:spacing w:val="-1"/>
                <w:sz w:val="20"/>
              </w:rPr>
              <w:t xml:space="preserve"> </w:t>
            </w:r>
            <w:r w:rsidRPr="005F0351">
              <w:rPr>
                <w:sz w:val="20"/>
              </w:rPr>
              <w:t>legale în</w:t>
            </w:r>
            <w:r w:rsidRPr="005F0351">
              <w:rPr>
                <w:spacing w:val="1"/>
                <w:sz w:val="20"/>
              </w:rPr>
              <w:t xml:space="preserve"> </w:t>
            </w:r>
            <w:r w:rsidRPr="005F0351">
              <w:rPr>
                <w:sz w:val="20"/>
              </w:rPr>
              <w:t>vigoare în</w:t>
            </w:r>
            <w:r w:rsidRPr="005F0351">
              <w:rPr>
                <w:spacing w:val="-2"/>
                <w:sz w:val="20"/>
              </w:rPr>
              <w:t xml:space="preserve"> </w:t>
            </w:r>
            <w:r w:rsidRPr="005F0351">
              <w:rPr>
                <w:sz w:val="20"/>
              </w:rPr>
              <w:t>România;</w:t>
            </w:r>
          </w:p>
          <w:p w14:paraId="44989E0B" w14:textId="77777777" w:rsidR="00EE74BE" w:rsidRPr="005F0351" w:rsidRDefault="00EE74BE" w:rsidP="00B2343C">
            <w:pPr>
              <w:pStyle w:val="ListParagraph"/>
              <w:numPr>
                <w:ilvl w:val="1"/>
                <w:numId w:val="3"/>
              </w:numPr>
              <w:spacing w:before="0"/>
              <w:ind w:left="663" w:hanging="249"/>
              <w:rPr>
                <w:sz w:val="20"/>
              </w:rPr>
            </w:pPr>
            <w:r w:rsidRPr="005F0351">
              <w:rPr>
                <w:sz w:val="20"/>
              </w:rPr>
              <w:t>este declarat într-o situaţie gravă de încălcare a prevederilor legislaţiei privind achiziţiile publice şi/sau a obligaţiilor asumate printr-un contract/acord de finanţare din fonduri publice;</w:t>
            </w:r>
          </w:p>
          <w:p w14:paraId="2DF3D43A" w14:textId="77777777" w:rsidR="00EE74BE" w:rsidRPr="005F0351" w:rsidRDefault="00EE74BE" w:rsidP="00B2343C">
            <w:pPr>
              <w:pStyle w:val="TableParagraph"/>
              <w:numPr>
                <w:ilvl w:val="1"/>
                <w:numId w:val="3"/>
              </w:numPr>
              <w:tabs>
                <w:tab w:val="left" w:pos="661"/>
              </w:tabs>
              <w:ind w:right="98"/>
              <w:jc w:val="both"/>
              <w:rPr>
                <w:sz w:val="20"/>
              </w:rPr>
            </w:pPr>
            <w:r w:rsidRPr="005F0351">
              <w:rPr>
                <w:sz w:val="20"/>
              </w:rPr>
              <w:t>solicitantul/reprezentantul legal al Solicitantului a suferit condamnări definitive datorate unei</w:t>
            </w:r>
            <w:r w:rsidRPr="005F0351">
              <w:rPr>
                <w:spacing w:val="1"/>
                <w:sz w:val="20"/>
              </w:rPr>
              <w:t xml:space="preserve"> </w:t>
            </w:r>
            <w:r w:rsidRPr="005F0351">
              <w:rPr>
                <w:sz w:val="20"/>
              </w:rPr>
              <w:t xml:space="preserve">conduite prefesionale îndreptată împotriva legii, decizie formulată de o autoritate de judecată ce </w:t>
            </w:r>
            <w:r w:rsidRPr="005F0351">
              <w:rPr>
                <w:spacing w:val="-47"/>
                <w:sz w:val="20"/>
              </w:rPr>
              <w:t xml:space="preserve"> </w:t>
            </w:r>
            <w:r w:rsidRPr="005F0351">
              <w:rPr>
                <w:sz w:val="20"/>
              </w:rPr>
              <w:t>are</w:t>
            </w:r>
            <w:r w:rsidRPr="005F0351">
              <w:rPr>
                <w:spacing w:val="-1"/>
                <w:sz w:val="20"/>
              </w:rPr>
              <w:t xml:space="preserve"> </w:t>
            </w:r>
            <w:r w:rsidRPr="005F0351">
              <w:rPr>
                <w:sz w:val="20"/>
              </w:rPr>
              <w:t>forţă de res</w:t>
            </w:r>
            <w:r w:rsidRPr="005F0351">
              <w:rPr>
                <w:spacing w:val="-3"/>
                <w:sz w:val="20"/>
              </w:rPr>
              <w:t xml:space="preserve"> </w:t>
            </w:r>
            <w:r w:rsidRPr="005F0351">
              <w:rPr>
                <w:sz w:val="20"/>
              </w:rPr>
              <w:t>judicata;</w:t>
            </w:r>
          </w:p>
          <w:p w14:paraId="7E2192CD" w14:textId="77777777" w:rsidR="00EE74BE" w:rsidRPr="005F0351" w:rsidRDefault="00EE74BE" w:rsidP="00B2343C">
            <w:pPr>
              <w:pStyle w:val="TableParagraph"/>
              <w:numPr>
                <w:ilvl w:val="1"/>
                <w:numId w:val="3"/>
              </w:numPr>
              <w:tabs>
                <w:tab w:val="left" w:pos="661"/>
              </w:tabs>
              <w:ind w:right="93"/>
              <w:jc w:val="both"/>
              <w:rPr>
                <w:sz w:val="20"/>
              </w:rPr>
            </w:pPr>
            <w:r w:rsidRPr="005F0351">
              <w:rPr>
                <w:sz w:val="20"/>
              </w:rPr>
              <w:t>solicitantul/reprezentantul legal al Solicitantului a fost subiectul unei judecăţi de tip res judicata</w:t>
            </w:r>
            <w:r w:rsidRPr="005F0351">
              <w:rPr>
                <w:spacing w:val="-47"/>
                <w:sz w:val="20"/>
              </w:rPr>
              <w:t xml:space="preserve"> </w:t>
            </w:r>
            <w:r w:rsidRPr="005F0351">
              <w:rPr>
                <w:sz w:val="20"/>
              </w:rPr>
              <w:t>pentru fraudă, corupţie, implicarea în organizaţii criminale sau în alte activităţi ilegale, în</w:t>
            </w:r>
            <w:r w:rsidRPr="005F0351">
              <w:rPr>
                <w:spacing w:val="1"/>
                <w:sz w:val="20"/>
              </w:rPr>
              <w:t xml:space="preserve"> </w:t>
            </w:r>
            <w:r w:rsidRPr="005F0351">
              <w:rPr>
                <w:sz w:val="20"/>
              </w:rPr>
              <w:t>detrimentul intereselor financiare ale Comunităţii Europene;</w:t>
            </w:r>
          </w:p>
          <w:p w14:paraId="6909CB97" w14:textId="77777777" w:rsidR="00EE74BE" w:rsidRPr="005F0351" w:rsidRDefault="00EE74BE" w:rsidP="00B2343C">
            <w:pPr>
              <w:pStyle w:val="TableParagraph"/>
              <w:numPr>
                <w:ilvl w:val="1"/>
                <w:numId w:val="3"/>
              </w:numPr>
              <w:tabs>
                <w:tab w:val="left" w:pos="661"/>
              </w:tabs>
              <w:ind w:right="93"/>
              <w:jc w:val="both"/>
              <w:rPr>
                <w:sz w:val="20"/>
              </w:rPr>
            </w:pPr>
            <w:r w:rsidRPr="005F0351">
              <w:rPr>
                <w:sz w:val="20"/>
              </w:rPr>
              <w:t>nu fac obiectul unei decizii de recuperare neexecutate a Consiliului Concurenţei, a Comisiei Europene, a unui furnizor/administrator de ajutor de stat sau a instantei, prin care un ajutor de stat a fost declarat ilegal şi incompatibil cu piaţa internă</w:t>
            </w:r>
            <w:r w:rsidRPr="002A45AD">
              <w:rPr>
                <w:sz w:val="20"/>
                <w:lang w:val="fr-FR"/>
              </w:rPr>
              <w:t>;</w:t>
            </w:r>
          </w:p>
          <w:p w14:paraId="37D44948" w14:textId="4A06FA84" w:rsidR="00EE74BE" w:rsidRPr="005F0351" w:rsidRDefault="00EE74BE" w:rsidP="00B2343C">
            <w:pPr>
              <w:pStyle w:val="TableParagraph"/>
              <w:numPr>
                <w:ilvl w:val="1"/>
                <w:numId w:val="3"/>
              </w:numPr>
              <w:tabs>
                <w:tab w:val="left" w:pos="661"/>
              </w:tabs>
              <w:ind w:right="93"/>
              <w:jc w:val="both"/>
              <w:rPr>
                <w:sz w:val="20"/>
              </w:rPr>
            </w:pPr>
            <w:r w:rsidRPr="005F0351">
              <w:rPr>
                <w:sz w:val="20"/>
              </w:rPr>
              <w:t>este o întreprindere în dificultate</w:t>
            </w:r>
            <w:r w:rsidR="00810E85" w:rsidRPr="005F0351">
              <w:rPr>
                <w:sz w:val="20"/>
              </w:rPr>
              <w:t xml:space="preserve"> conform </w:t>
            </w:r>
            <w:r w:rsidR="005F0351" w:rsidRPr="005F0351">
              <w:rPr>
                <w:sz w:val="20"/>
              </w:rPr>
              <w:t>definiției</w:t>
            </w:r>
            <w:r w:rsidR="00810E85" w:rsidRPr="005F0351">
              <w:rPr>
                <w:sz w:val="20"/>
              </w:rPr>
              <w:t xml:space="preserve"> din Comunicarea Comisiei privind ajutoarele de stat pentru salvarea si restructurarea </w:t>
            </w:r>
            <w:r w:rsidR="005F0351" w:rsidRPr="005F0351">
              <w:rPr>
                <w:sz w:val="20"/>
              </w:rPr>
              <w:t>întreprinderilor</w:t>
            </w:r>
            <w:r w:rsidR="00810E85" w:rsidRPr="005F0351">
              <w:rPr>
                <w:sz w:val="20"/>
              </w:rPr>
              <w:t xml:space="preserve"> nefinanciare aflate in dificultate.</w:t>
            </w:r>
            <w:r w:rsidRPr="005F0351">
              <w:rPr>
                <w:sz w:val="20"/>
              </w:rPr>
              <w:t>.</w:t>
            </w:r>
          </w:p>
          <w:p w14:paraId="660C186F" w14:textId="77777777" w:rsidR="00EE74BE" w:rsidRPr="005F0351" w:rsidRDefault="00EE74BE" w:rsidP="00EE74BE">
            <w:pPr>
              <w:pStyle w:val="TableParagraph"/>
              <w:spacing w:before="11"/>
              <w:rPr>
                <w:sz w:val="6"/>
                <w:szCs w:val="6"/>
              </w:rPr>
            </w:pPr>
          </w:p>
          <w:p w14:paraId="79124CE3" w14:textId="77777777" w:rsidR="00EE74BE" w:rsidRPr="005F0351" w:rsidRDefault="00EE74BE" w:rsidP="00CD63E5">
            <w:pPr>
              <w:pStyle w:val="TableParagraph"/>
              <w:tabs>
                <w:tab w:val="left" w:pos="1176"/>
                <w:tab w:val="left" w:pos="1177"/>
              </w:tabs>
              <w:spacing w:line="217" w:lineRule="exact"/>
              <w:ind w:left="1176" w:hanging="925"/>
            </w:pPr>
            <w:r w:rsidRPr="005F0351">
              <w:rPr>
                <w:i/>
                <w:color w:val="FF0000"/>
                <w:sz w:val="20"/>
              </w:rPr>
              <w:t>Se</w:t>
            </w:r>
            <w:r w:rsidRPr="005F0351">
              <w:rPr>
                <w:i/>
                <w:color w:val="FF0000"/>
                <w:spacing w:val="-3"/>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p>
          <w:p w14:paraId="4E1C9640" w14:textId="08716332" w:rsidR="00EE74BE" w:rsidRPr="005F0351" w:rsidRDefault="00483D0A" w:rsidP="00B2343C">
            <w:pPr>
              <w:pStyle w:val="TableParagraph"/>
              <w:numPr>
                <w:ilvl w:val="2"/>
                <w:numId w:val="3"/>
              </w:numPr>
              <w:tabs>
                <w:tab w:val="left" w:pos="1176"/>
                <w:tab w:val="left" w:pos="1177"/>
              </w:tabs>
              <w:spacing w:line="217" w:lineRule="exact"/>
            </w:pPr>
            <w:r w:rsidRPr="005F0351">
              <w:rPr>
                <w:i/>
                <w:color w:val="FF0000"/>
                <w:sz w:val="20"/>
              </w:rPr>
              <w:t>Declarația</w:t>
            </w:r>
            <w:r w:rsidR="00EE74BE" w:rsidRPr="005F0351">
              <w:rPr>
                <w:i/>
                <w:color w:val="FF0000"/>
                <w:spacing w:val="-2"/>
                <w:sz w:val="20"/>
              </w:rPr>
              <w:t xml:space="preserve"> </w:t>
            </w:r>
            <w:r w:rsidR="00EE74BE" w:rsidRPr="005F0351">
              <w:rPr>
                <w:i/>
                <w:color w:val="FF0000"/>
                <w:sz w:val="20"/>
              </w:rPr>
              <w:t>de</w:t>
            </w:r>
            <w:r w:rsidR="00EE74BE" w:rsidRPr="005F0351">
              <w:rPr>
                <w:i/>
                <w:color w:val="FF0000"/>
                <w:spacing w:val="-2"/>
                <w:sz w:val="20"/>
              </w:rPr>
              <w:t xml:space="preserve"> </w:t>
            </w:r>
            <w:r w:rsidR="00EE74BE" w:rsidRPr="005F0351">
              <w:rPr>
                <w:i/>
                <w:color w:val="FF0000"/>
                <w:sz w:val="20"/>
              </w:rPr>
              <w:t>eligibilitate</w:t>
            </w:r>
            <w:r w:rsidR="00EE74BE" w:rsidRPr="005F0351">
              <w:rPr>
                <w:i/>
                <w:color w:val="FF0000"/>
                <w:spacing w:val="-2"/>
                <w:sz w:val="20"/>
              </w:rPr>
              <w:t xml:space="preserve"> </w:t>
            </w:r>
            <w:r w:rsidR="00EE74BE" w:rsidRPr="005F0351">
              <w:rPr>
                <w:i/>
                <w:color w:val="FF0000"/>
                <w:sz w:val="20"/>
              </w:rPr>
              <w:t>a</w:t>
            </w:r>
            <w:r w:rsidR="00EE74BE" w:rsidRPr="005F0351">
              <w:rPr>
                <w:i/>
                <w:color w:val="FF0000"/>
                <w:spacing w:val="-1"/>
                <w:sz w:val="20"/>
              </w:rPr>
              <w:t xml:space="preserve"> </w:t>
            </w:r>
            <w:r w:rsidR="00EE74BE" w:rsidRPr="005F0351">
              <w:rPr>
                <w:i/>
                <w:color w:val="FF0000"/>
                <w:sz w:val="20"/>
              </w:rPr>
              <w:t>solicitantului</w:t>
            </w:r>
          </w:p>
          <w:p w14:paraId="6B3D3715" w14:textId="77777777" w:rsidR="00EE74BE" w:rsidRPr="005F0351" w:rsidRDefault="00EE74BE" w:rsidP="00B2343C">
            <w:pPr>
              <w:pStyle w:val="TableParagraph"/>
              <w:numPr>
                <w:ilvl w:val="2"/>
                <w:numId w:val="3"/>
              </w:numPr>
              <w:tabs>
                <w:tab w:val="left" w:pos="1176"/>
                <w:tab w:val="left" w:pos="1177"/>
              </w:tabs>
              <w:spacing w:line="217" w:lineRule="exact"/>
              <w:rPr>
                <w:sz w:val="20"/>
              </w:rPr>
            </w:pPr>
            <w:r w:rsidRPr="005F0351">
              <w:rPr>
                <w:i/>
                <w:color w:val="FF0000"/>
                <w:sz w:val="20"/>
              </w:rPr>
              <w:t>Declaraţia privind conformitatea cu ajutorul de stat (Anexa 3.c la Ofertă)</w:t>
            </w:r>
          </w:p>
          <w:p w14:paraId="5680E1B3" w14:textId="76EB4EC6" w:rsidR="00810E85" w:rsidRPr="005F0351" w:rsidRDefault="00810E85" w:rsidP="00B2343C">
            <w:pPr>
              <w:pStyle w:val="TableParagraph"/>
              <w:numPr>
                <w:ilvl w:val="2"/>
                <w:numId w:val="3"/>
              </w:numPr>
              <w:tabs>
                <w:tab w:val="left" w:pos="1176"/>
                <w:tab w:val="left" w:pos="1177"/>
              </w:tabs>
              <w:spacing w:line="217" w:lineRule="exact"/>
              <w:rPr>
                <w:sz w:val="20"/>
              </w:rPr>
            </w:pPr>
            <w:r w:rsidRPr="005F0351">
              <w:rPr>
                <w:rFonts w:hint="eastAsia"/>
                <w:i/>
                <w:color w:val="FF0000"/>
                <w:sz w:val="20"/>
              </w:rPr>
              <w:t>Î</w:t>
            </w:r>
            <w:r w:rsidRPr="005F0351">
              <w:rPr>
                <w:i/>
                <w:color w:val="FF0000"/>
                <w:sz w:val="20"/>
              </w:rPr>
              <w:t xml:space="preserve">n cazul punctului 8 se va verifica </w:t>
            </w:r>
            <w:r w:rsidR="005F0351" w:rsidRPr="005F0351">
              <w:rPr>
                <w:i/>
                <w:color w:val="FF0000"/>
                <w:sz w:val="20"/>
              </w:rPr>
              <w:t>îndeplinirea</w:t>
            </w:r>
            <w:r w:rsidRPr="005F0351">
              <w:rPr>
                <w:i/>
                <w:color w:val="FF0000"/>
                <w:sz w:val="20"/>
              </w:rPr>
              <w:t xml:space="preserve"> acestei </w:t>
            </w:r>
            <w:r w:rsidR="005F0351" w:rsidRPr="005F0351">
              <w:rPr>
                <w:i/>
                <w:color w:val="FF0000"/>
                <w:sz w:val="20"/>
              </w:rPr>
              <w:t>condiții</w:t>
            </w:r>
            <w:r w:rsidRPr="005F0351">
              <w:rPr>
                <w:i/>
                <w:color w:val="FF0000"/>
                <w:sz w:val="20"/>
              </w:rPr>
              <w:t xml:space="preserve"> in baza </w:t>
            </w:r>
            <w:r w:rsidR="005F0351" w:rsidRPr="005F0351">
              <w:rPr>
                <w:i/>
                <w:color w:val="FF0000"/>
                <w:sz w:val="20"/>
              </w:rPr>
              <w:t>declarației</w:t>
            </w:r>
            <w:r w:rsidRPr="005F0351">
              <w:rPr>
                <w:i/>
                <w:color w:val="FF0000"/>
                <w:sz w:val="20"/>
              </w:rPr>
              <w:t xml:space="preserve"> eligibilitate a </w:t>
            </w:r>
            <w:bookmarkStart w:id="3" w:name="_Hlk118735450"/>
            <w:r w:rsidR="005F0351" w:rsidRPr="005F0351">
              <w:rPr>
                <w:i/>
                <w:color w:val="FF0000"/>
                <w:sz w:val="20"/>
              </w:rPr>
              <w:t>solicitantului. În</w:t>
            </w:r>
            <w:r w:rsidRPr="005F0351">
              <w:rPr>
                <w:i/>
                <w:color w:val="FF0000"/>
                <w:sz w:val="20"/>
              </w:rPr>
              <w:t xml:space="preserve"> cazul </w:t>
            </w:r>
            <w:r w:rsidRPr="005F0351">
              <w:rPr>
                <w:rFonts w:hint="eastAsia"/>
                <w:i/>
                <w:color w:val="FF0000"/>
                <w:sz w:val="20"/>
              </w:rPr>
              <w:t>î</w:t>
            </w:r>
            <w:r w:rsidRPr="005F0351">
              <w:rPr>
                <w:i/>
                <w:color w:val="FF0000"/>
                <w:sz w:val="20"/>
              </w:rPr>
              <w:t xml:space="preserve">n care proiectul va obține punctajul minim pentru a fi selectat spre finanțare, se va verifica </w:t>
            </w:r>
            <w:r w:rsidRPr="005F0351">
              <w:rPr>
                <w:rFonts w:hint="eastAsia"/>
                <w:i/>
                <w:color w:val="FF0000"/>
                <w:sz w:val="20"/>
              </w:rPr>
              <w:t>î</w:t>
            </w:r>
            <w:r w:rsidRPr="005F0351">
              <w:rPr>
                <w:i/>
                <w:color w:val="FF0000"/>
                <w:sz w:val="20"/>
              </w:rPr>
              <w:t xml:space="preserve">ndeplinirea acestei condiții privind </w:t>
            </w:r>
            <w:r w:rsidR="005F0351" w:rsidRPr="005F0351">
              <w:rPr>
                <w:i/>
                <w:color w:val="FF0000"/>
                <w:sz w:val="20"/>
              </w:rPr>
              <w:t>întreprinderi</w:t>
            </w:r>
            <w:r w:rsidRPr="005F0351">
              <w:rPr>
                <w:i/>
                <w:color w:val="FF0000"/>
                <w:sz w:val="20"/>
              </w:rPr>
              <w:t xml:space="preserve"> in </w:t>
            </w:r>
            <w:r w:rsidR="005F0351" w:rsidRPr="005F0351">
              <w:rPr>
                <w:i/>
                <w:color w:val="FF0000"/>
                <w:sz w:val="20"/>
              </w:rPr>
              <w:t>dificultate</w:t>
            </w:r>
            <w:r w:rsidRPr="005F0351">
              <w:rPr>
                <w:i/>
                <w:color w:val="FF0000"/>
                <w:sz w:val="20"/>
              </w:rPr>
              <w:t xml:space="preserve"> , </w:t>
            </w:r>
            <w:r w:rsidR="005F0351" w:rsidRPr="005F0351">
              <w:rPr>
                <w:i/>
                <w:color w:val="FF0000"/>
                <w:sz w:val="20"/>
              </w:rPr>
              <w:t>î</w:t>
            </w:r>
            <w:r w:rsidRPr="005F0351">
              <w:rPr>
                <w:i/>
                <w:color w:val="FF0000"/>
                <w:sz w:val="20"/>
              </w:rPr>
              <w:t>n corelare cu Anexa 3c la Ofertei.</w:t>
            </w:r>
            <w:bookmarkEnd w:id="3"/>
          </w:p>
        </w:tc>
        <w:tc>
          <w:tcPr>
            <w:tcW w:w="992" w:type="dxa"/>
            <w:gridSpan w:val="2"/>
          </w:tcPr>
          <w:p w14:paraId="295F623A" w14:textId="77777777" w:rsidR="00EE74BE" w:rsidRPr="005F0351" w:rsidRDefault="00EE74BE" w:rsidP="00EE74BE">
            <w:pPr>
              <w:pStyle w:val="TableParagraph"/>
              <w:rPr>
                <w:sz w:val="20"/>
              </w:rPr>
            </w:pPr>
          </w:p>
        </w:tc>
        <w:tc>
          <w:tcPr>
            <w:tcW w:w="850" w:type="dxa"/>
            <w:gridSpan w:val="2"/>
          </w:tcPr>
          <w:p w14:paraId="4B480883" w14:textId="77777777" w:rsidR="00EE74BE" w:rsidRPr="005F0351" w:rsidRDefault="00EE74BE" w:rsidP="00EE74BE">
            <w:pPr>
              <w:pStyle w:val="TableParagraph"/>
              <w:rPr>
                <w:sz w:val="20"/>
              </w:rPr>
            </w:pPr>
          </w:p>
        </w:tc>
      </w:tr>
      <w:tr w:rsidR="00EE74BE" w:rsidRPr="005F0351" w14:paraId="0BDFBE26" w14:textId="77777777" w:rsidTr="00183C58">
        <w:trPr>
          <w:trHeight w:val="512"/>
        </w:trPr>
        <w:tc>
          <w:tcPr>
            <w:tcW w:w="8841" w:type="dxa"/>
            <w:gridSpan w:val="3"/>
          </w:tcPr>
          <w:p w14:paraId="2BEFF912" w14:textId="46497222" w:rsidR="00897216" w:rsidRPr="005F0351" w:rsidRDefault="00897216" w:rsidP="00B2343C">
            <w:pPr>
              <w:pStyle w:val="TableParagraph"/>
              <w:numPr>
                <w:ilvl w:val="0"/>
                <w:numId w:val="3"/>
              </w:numPr>
              <w:tabs>
                <w:tab w:val="left" w:pos="150"/>
                <w:tab w:val="left" w:pos="312"/>
              </w:tabs>
              <w:ind w:right="97"/>
              <w:jc w:val="both"/>
              <w:rPr>
                <w:i/>
                <w:sz w:val="20"/>
              </w:rPr>
            </w:pPr>
            <w:r w:rsidRPr="005F0351">
              <w:rPr>
                <w:i/>
                <w:sz w:val="20"/>
              </w:rPr>
              <w:t>Reprezentantul</w:t>
            </w:r>
            <w:r w:rsidRPr="005F0351">
              <w:rPr>
                <w:i/>
                <w:spacing w:val="-5"/>
                <w:sz w:val="20"/>
              </w:rPr>
              <w:t xml:space="preserve"> </w:t>
            </w:r>
            <w:r w:rsidRPr="005F0351">
              <w:rPr>
                <w:i/>
                <w:sz w:val="20"/>
              </w:rPr>
              <w:t>legal</w:t>
            </w:r>
            <w:r w:rsidRPr="005F0351">
              <w:rPr>
                <w:i/>
                <w:spacing w:val="-2"/>
                <w:sz w:val="20"/>
              </w:rPr>
              <w:t xml:space="preserve"> </w:t>
            </w:r>
            <w:r w:rsidRPr="005F0351">
              <w:rPr>
                <w:i/>
                <w:sz w:val="20"/>
              </w:rPr>
              <w:t>al</w:t>
            </w:r>
            <w:r w:rsidRPr="005F0351">
              <w:rPr>
                <w:i/>
                <w:spacing w:val="-5"/>
                <w:sz w:val="20"/>
              </w:rPr>
              <w:t xml:space="preserve"> </w:t>
            </w:r>
            <w:r w:rsidRPr="005F0351">
              <w:rPr>
                <w:i/>
                <w:sz w:val="20"/>
              </w:rPr>
              <w:t>solicitantului,</w:t>
            </w:r>
            <w:r w:rsidRPr="005F0351">
              <w:rPr>
                <w:i/>
                <w:spacing w:val="-3"/>
                <w:sz w:val="20"/>
              </w:rPr>
              <w:t xml:space="preserve"> </w:t>
            </w:r>
            <w:r w:rsidRPr="005F0351">
              <w:rPr>
                <w:i/>
                <w:sz w:val="20"/>
              </w:rPr>
              <w:t>membrii</w:t>
            </w:r>
            <w:r w:rsidRPr="005F0351">
              <w:rPr>
                <w:i/>
                <w:spacing w:val="-5"/>
                <w:sz w:val="20"/>
              </w:rPr>
              <w:t xml:space="preserve"> </w:t>
            </w:r>
            <w:r w:rsidRPr="005F0351">
              <w:rPr>
                <w:i/>
                <w:sz w:val="20"/>
              </w:rPr>
              <w:t>echipei</w:t>
            </w:r>
            <w:r w:rsidRPr="005F0351">
              <w:rPr>
                <w:i/>
                <w:spacing w:val="-3"/>
                <w:sz w:val="20"/>
              </w:rPr>
              <w:t xml:space="preserve"> </w:t>
            </w:r>
            <w:r w:rsidRPr="005F0351">
              <w:rPr>
                <w:i/>
                <w:sz w:val="20"/>
              </w:rPr>
              <w:t>/</w:t>
            </w:r>
            <w:r w:rsidRPr="005F0351">
              <w:rPr>
                <w:i/>
                <w:spacing w:val="-5"/>
                <w:sz w:val="20"/>
              </w:rPr>
              <w:t xml:space="preserve"> </w:t>
            </w:r>
            <w:r w:rsidRPr="005F0351">
              <w:rPr>
                <w:i/>
                <w:sz w:val="20"/>
              </w:rPr>
              <w:t>unităţii</w:t>
            </w:r>
            <w:r w:rsidRPr="005F0351">
              <w:rPr>
                <w:i/>
                <w:spacing w:val="-4"/>
                <w:sz w:val="20"/>
              </w:rPr>
              <w:t xml:space="preserve"> </w:t>
            </w:r>
            <w:r w:rsidRPr="005F0351">
              <w:rPr>
                <w:i/>
                <w:sz w:val="20"/>
              </w:rPr>
              <w:t>de</w:t>
            </w:r>
            <w:r w:rsidRPr="005F0351">
              <w:rPr>
                <w:i/>
                <w:spacing w:val="-4"/>
                <w:sz w:val="20"/>
              </w:rPr>
              <w:t xml:space="preserve"> </w:t>
            </w:r>
            <w:r w:rsidRPr="005F0351">
              <w:rPr>
                <w:i/>
                <w:sz w:val="20"/>
              </w:rPr>
              <w:t>implementare</w:t>
            </w:r>
            <w:r w:rsidRPr="005F0351">
              <w:rPr>
                <w:i/>
                <w:spacing w:val="-47"/>
                <w:sz w:val="20"/>
              </w:rPr>
              <w:t xml:space="preserve"> </w:t>
            </w:r>
            <w:r w:rsidRPr="005F0351">
              <w:rPr>
                <w:i/>
                <w:sz w:val="20"/>
              </w:rPr>
              <w:t>a</w:t>
            </w:r>
            <w:r w:rsidRPr="005F0351">
              <w:rPr>
                <w:i/>
                <w:spacing w:val="-1"/>
                <w:sz w:val="20"/>
              </w:rPr>
              <w:t xml:space="preserve"> </w:t>
            </w:r>
            <w:r w:rsidRPr="005F0351">
              <w:rPr>
                <w:i/>
                <w:sz w:val="20"/>
              </w:rPr>
              <w:t>proiectului,</w:t>
            </w:r>
            <w:r w:rsidRPr="005F0351">
              <w:rPr>
                <w:i/>
                <w:spacing w:val="-1"/>
                <w:sz w:val="20"/>
              </w:rPr>
              <w:t xml:space="preserve"> </w:t>
            </w:r>
            <w:r w:rsidRPr="005F0351">
              <w:rPr>
                <w:i/>
                <w:sz w:val="20"/>
              </w:rPr>
              <w:t>nu sunt</w:t>
            </w:r>
            <w:r w:rsidRPr="005F0351">
              <w:rPr>
                <w:i/>
                <w:spacing w:val="-2"/>
                <w:sz w:val="20"/>
              </w:rPr>
              <w:t xml:space="preserve"> </w:t>
            </w:r>
            <w:r w:rsidRPr="005F0351">
              <w:rPr>
                <w:i/>
                <w:sz w:val="20"/>
              </w:rPr>
              <w:t>subiectul</w:t>
            </w:r>
            <w:r w:rsidRPr="005F0351">
              <w:rPr>
                <w:i/>
                <w:spacing w:val="-3"/>
                <w:sz w:val="20"/>
              </w:rPr>
              <w:t xml:space="preserve"> </w:t>
            </w:r>
            <w:r w:rsidRPr="005F0351">
              <w:rPr>
                <w:i/>
                <w:sz w:val="20"/>
              </w:rPr>
              <w:t>unui</w:t>
            </w:r>
            <w:r w:rsidRPr="005F0351">
              <w:rPr>
                <w:i/>
                <w:spacing w:val="-2"/>
                <w:sz w:val="20"/>
              </w:rPr>
              <w:t xml:space="preserve"> </w:t>
            </w:r>
            <w:r w:rsidRPr="005F0351">
              <w:rPr>
                <w:i/>
                <w:sz w:val="20"/>
              </w:rPr>
              <w:t>conflict</w:t>
            </w:r>
            <w:r w:rsidRPr="005F0351">
              <w:rPr>
                <w:i/>
                <w:spacing w:val="-2"/>
                <w:sz w:val="20"/>
              </w:rPr>
              <w:t xml:space="preserve"> </w:t>
            </w:r>
            <w:r w:rsidRPr="005F0351">
              <w:rPr>
                <w:i/>
                <w:sz w:val="20"/>
              </w:rPr>
              <w:t>de</w:t>
            </w:r>
            <w:r w:rsidRPr="005F0351">
              <w:rPr>
                <w:i/>
                <w:spacing w:val="-1"/>
                <w:sz w:val="20"/>
              </w:rPr>
              <w:t xml:space="preserve"> </w:t>
            </w:r>
            <w:r w:rsidRPr="005F0351">
              <w:rPr>
                <w:i/>
                <w:sz w:val="20"/>
              </w:rPr>
              <w:t>interese,</w:t>
            </w:r>
            <w:r w:rsidRPr="005F0351">
              <w:rPr>
                <w:i/>
                <w:spacing w:val="-1"/>
                <w:sz w:val="20"/>
              </w:rPr>
              <w:t xml:space="preserve"> </w:t>
            </w:r>
            <w:r w:rsidRPr="005F0351">
              <w:rPr>
                <w:i/>
                <w:sz w:val="20"/>
              </w:rPr>
              <w:t>astfel</w:t>
            </w:r>
            <w:r w:rsidRPr="005F0351">
              <w:rPr>
                <w:i/>
                <w:spacing w:val="-2"/>
                <w:sz w:val="20"/>
              </w:rPr>
              <w:t xml:space="preserve"> </w:t>
            </w:r>
            <w:r w:rsidRPr="005F0351">
              <w:rPr>
                <w:i/>
                <w:sz w:val="20"/>
              </w:rPr>
              <w:t>cum</w:t>
            </w:r>
            <w:r w:rsidRPr="005F0351">
              <w:rPr>
                <w:i/>
                <w:spacing w:val="-1"/>
                <w:sz w:val="20"/>
              </w:rPr>
              <w:t xml:space="preserve"> </w:t>
            </w:r>
            <w:r w:rsidRPr="005F0351">
              <w:rPr>
                <w:i/>
                <w:sz w:val="20"/>
              </w:rPr>
              <w:t>este</w:t>
            </w:r>
            <w:r w:rsidRPr="005F0351">
              <w:rPr>
                <w:i/>
                <w:spacing w:val="-2"/>
                <w:sz w:val="20"/>
              </w:rPr>
              <w:t xml:space="preserve"> </w:t>
            </w:r>
            <w:r w:rsidRPr="005F0351">
              <w:rPr>
                <w:i/>
                <w:sz w:val="20"/>
              </w:rPr>
              <w:t>definit</w:t>
            </w:r>
            <w:r w:rsidRPr="005F0351">
              <w:rPr>
                <w:i/>
                <w:spacing w:val="-3"/>
                <w:sz w:val="20"/>
              </w:rPr>
              <w:t xml:space="preserve"> </w:t>
            </w:r>
            <w:r w:rsidRPr="005F0351">
              <w:rPr>
                <w:i/>
                <w:sz w:val="20"/>
              </w:rPr>
              <w:t>de</w:t>
            </w:r>
            <w:r w:rsidRPr="005F0351">
              <w:rPr>
                <w:i/>
                <w:spacing w:val="-1"/>
                <w:sz w:val="20"/>
              </w:rPr>
              <w:t xml:space="preserve"> </w:t>
            </w:r>
            <w:r w:rsidRPr="005F0351">
              <w:rPr>
                <w:i/>
                <w:sz w:val="20"/>
              </w:rPr>
              <w:t>legislatia</w:t>
            </w:r>
            <w:r w:rsidRPr="005F0351">
              <w:rPr>
                <w:i/>
                <w:spacing w:val="-1"/>
                <w:sz w:val="20"/>
              </w:rPr>
              <w:t xml:space="preserve"> </w:t>
            </w:r>
            <w:r w:rsidRPr="005F0351">
              <w:rPr>
                <w:i/>
                <w:sz w:val="20"/>
              </w:rPr>
              <w:t>naţională</w:t>
            </w:r>
          </w:p>
          <w:p w14:paraId="3032E38F" w14:textId="77777777" w:rsidR="00897216" w:rsidRPr="005F0351" w:rsidRDefault="00897216" w:rsidP="00897216">
            <w:pPr>
              <w:pStyle w:val="TableParagraph"/>
              <w:spacing w:before="6"/>
              <w:rPr>
                <w:sz w:val="6"/>
                <w:szCs w:val="6"/>
              </w:rPr>
            </w:pPr>
          </w:p>
          <w:p w14:paraId="79C45DAD" w14:textId="77777777" w:rsidR="00EE74BE" w:rsidRPr="005F0351" w:rsidRDefault="00897216" w:rsidP="00B2343C">
            <w:pPr>
              <w:pStyle w:val="TableParagraph"/>
              <w:numPr>
                <w:ilvl w:val="0"/>
                <w:numId w:val="14"/>
              </w:numPr>
              <w:tabs>
                <w:tab w:val="left" w:pos="327"/>
                <w:tab w:val="left" w:pos="999"/>
              </w:tabs>
              <w:spacing w:line="223" w:lineRule="exact"/>
              <w:ind w:hanging="618"/>
              <w:jc w:val="both"/>
              <w:rPr>
                <w:i/>
                <w:sz w:val="20"/>
              </w:rPr>
            </w:pPr>
            <w:r w:rsidRPr="005F0351">
              <w:rPr>
                <w:i/>
                <w:color w:val="FF0000"/>
                <w:sz w:val="20"/>
              </w:rPr>
              <w:t xml:space="preserve"> Se</w:t>
            </w:r>
            <w:r w:rsidRPr="005F0351">
              <w:rPr>
                <w:i/>
                <w:color w:val="FF0000"/>
                <w:spacing w:val="-2"/>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Declarația privind</w:t>
            </w:r>
            <w:r w:rsidRPr="005F0351">
              <w:rPr>
                <w:i/>
                <w:color w:val="FF0000"/>
                <w:spacing w:val="-1"/>
                <w:sz w:val="20"/>
              </w:rPr>
              <w:t xml:space="preserve"> </w:t>
            </w:r>
            <w:r w:rsidRPr="005F0351">
              <w:rPr>
                <w:i/>
                <w:color w:val="FF0000"/>
                <w:sz w:val="20"/>
              </w:rPr>
              <w:t>conflictul</w:t>
            </w:r>
            <w:r w:rsidRPr="005F0351">
              <w:rPr>
                <w:i/>
                <w:color w:val="FF0000"/>
                <w:spacing w:val="-3"/>
                <w:sz w:val="20"/>
              </w:rPr>
              <w:t xml:space="preserve"> </w:t>
            </w:r>
            <w:r w:rsidRPr="005F0351">
              <w:rPr>
                <w:i/>
                <w:color w:val="FF0000"/>
                <w:sz w:val="20"/>
              </w:rPr>
              <w:t>de</w:t>
            </w:r>
            <w:r w:rsidRPr="005F0351">
              <w:rPr>
                <w:i/>
                <w:color w:val="FF0000"/>
                <w:spacing w:val="-1"/>
                <w:sz w:val="20"/>
              </w:rPr>
              <w:t xml:space="preserve"> </w:t>
            </w:r>
            <w:r w:rsidRPr="005F0351">
              <w:rPr>
                <w:i/>
                <w:color w:val="FF0000"/>
                <w:sz w:val="20"/>
              </w:rPr>
              <w:t>interese</w:t>
            </w:r>
          </w:p>
          <w:p w14:paraId="7A1042DE" w14:textId="2A4D7D15" w:rsidR="00882583" w:rsidRPr="005F0351" w:rsidRDefault="00882583" w:rsidP="00882583">
            <w:pPr>
              <w:pStyle w:val="TableParagraph"/>
              <w:tabs>
                <w:tab w:val="left" w:pos="327"/>
                <w:tab w:val="left" w:pos="999"/>
              </w:tabs>
              <w:spacing w:line="223" w:lineRule="exact"/>
              <w:ind w:left="1436"/>
              <w:jc w:val="both"/>
              <w:rPr>
                <w:i/>
                <w:sz w:val="20"/>
              </w:rPr>
            </w:pPr>
          </w:p>
        </w:tc>
        <w:tc>
          <w:tcPr>
            <w:tcW w:w="992" w:type="dxa"/>
            <w:gridSpan w:val="2"/>
          </w:tcPr>
          <w:p w14:paraId="5CE24990" w14:textId="77777777" w:rsidR="00EE74BE" w:rsidRPr="005F0351" w:rsidRDefault="00EE74BE" w:rsidP="00EE74BE">
            <w:pPr>
              <w:pStyle w:val="TableParagraph"/>
              <w:rPr>
                <w:sz w:val="20"/>
              </w:rPr>
            </w:pPr>
          </w:p>
        </w:tc>
        <w:tc>
          <w:tcPr>
            <w:tcW w:w="850" w:type="dxa"/>
            <w:gridSpan w:val="2"/>
          </w:tcPr>
          <w:p w14:paraId="702D1085" w14:textId="77777777" w:rsidR="00EE74BE" w:rsidRPr="005F0351" w:rsidRDefault="00EE74BE" w:rsidP="00EE74BE">
            <w:pPr>
              <w:pStyle w:val="TableParagraph"/>
              <w:rPr>
                <w:sz w:val="20"/>
              </w:rPr>
            </w:pPr>
          </w:p>
        </w:tc>
      </w:tr>
      <w:tr w:rsidR="00E550D5" w:rsidRPr="005F0351" w14:paraId="68B78A60" w14:textId="77777777" w:rsidTr="00183C58">
        <w:trPr>
          <w:trHeight w:val="512"/>
        </w:trPr>
        <w:tc>
          <w:tcPr>
            <w:tcW w:w="8841" w:type="dxa"/>
            <w:gridSpan w:val="3"/>
          </w:tcPr>
          <w:p w14:paraId="1C880D16" w14:textId="77777777" w:rsidR="00E550D5" w:rsidRPr="005F0351" w:rsidRDefault="00E550D5" w:rsidP="00B2343C">
            <w:pPr>
              <w:pStyle w:val="TableParagraph"/>
              <w:numPr>
                <w:ilvl w:val="0"/>
                <w:numId w:val="3"/>
              </w:numPr>
              <w:tabs>
                <w:tab w:val="left" w:pos="315"/>
              </w:tabs>
              <w:spacing w:line="223" w:lineRule="exact"/>
              <w:rPr>
                <w:i/>
                <w:sz w:val="20"/>
              </w:rPr>
            </w:pPr>
            <w:r w:rsidRPr="005F0351">
              <w:rPr>
                <w:i/>
                <w:spacing w:val="-1"/>
                <w:sz w:val="20"/>
              </w:rPr>
              <w:t>Solicitantul,</w:t>
            </w:r>
            <w:r w:rsidRPr="005F0351">
              <w:rPr>
                <w:i/>
                <w:spacing w:val="-11"/>
                <w:sz w:val="20"/>
              </w:rPr>
              <w:t xml:space="preserve"> </w:t>
            </w:r>
            <w:r w:rsidRPr="005F0351">
              <w:rPr>
                <w:i/>
                <w:sz w:val="20"/>
              </w:rPr>
              <w:t>demonstrează</w:t>
            </w:r>
            <w:r w:rsidRPr="005F0351">
              <w:rPr>
                <w:i/>
                <w:spacing w:val="-11"/>
                <w:sz w:val="20"/>
              </w:rPr>
              <w:t xml:space="preserve"> </w:t>
            </w:r>
            <w:r w:rsidRPr="005F0351">
              <w:rPr>
                <w:i/>
                <w:sz w:val="20"/>
              </w:rPr>
              <w:t>capacitate</w:t>
            </w:r>
            <w:r w:rsidRPr="005F0351">
              <w:rPr>
                <w:i/>
                <w:spacing w:val="-13"/>
                <w:sz w:val="20"/>
              </w:rPr>
              <w:t xml:space="preserve"> </w:t>
            </w:r>
            <w:r w:rsidRPr="005F0351">
              <w:rPr>
                <w:i/>
                <w:sz w:val="20"/>
              </w:rPr>
              <w:t>de</w:t>
            </w:r>
            <w:r w:rsidRPr="005F0351">
              <w:rPr>
                <w:i/>
                <w:spacing w:val="-11"/>
                <w:sz w:val="20"/>
              </w:rPr>
              <w:t xml:space="preserve"> </w:t>
            </w:r>
            <w:r w:rsidRPr="005F0351">
              <w:rPr>
                <w:i/>
                <w:sz w:val="20"/>
              </w:rPr>
              <w:t>implementare</w:t>
            </w:r>
            <w:r w:rsidRPr="005F0351">
              <w:rPr>
                <w:i/>
                <w:spacing w:val="-12"/>
                <w:sz w:val="20"/>
              </w:rPr>
              <w:t xml:space="preserve"> </w:t>
            </w:r>
            <w:r w:rsidRPr="005F0351">
              <w:rPr>
                <w:i/>
                <w:sz w:val="20"/>
              </w:rPr>
              <w:t>(tehnică</w:t>
            </w:r>
            <w:r w:rsidRPr="005F0351">
              <w:rPr>
                <w:i/>
                <w:spacing w:val="-10"/>
                <w:sz w:val="20"/>
              </w:rPr>
              <w:t xml:space="preserve"> </w:t>
            </w:r>
            <w:r w:rsidRPr="005F0351">
              <w:rPr>
                <w:i/>
                <w:sz w:val="20"/>
              </w:rPr>
              <w:t>și</w:t>
            </w:r>
            <w:r w:rsidRPr="005F0351">
              <w:rPr>
                <w:i/>
                <w:spacing w:val="-11"/>
                <w:sz w:val="20"/>
              </w:rPr>
              <w:t xml:space="preserve"> </w:t>
            </w:r>
            <w:r w:rsidRPr="005F0351">
              <w:rPr>
                <w:i/>
                <w:sz w:val="20"/>
              </w:rPr>
              <w:t>administrativă)</w:t>
            </w:r>
          </w:p>
          <w:p w14:paraId="2A6ABA91" w14:textId="77777777" w:rsidR="00E550D5" w:rsidRPr="005F0351" w:rsidRDefault="00E550D5" w:rsidP="00E550D5">
            <w:pPr>
              <w:pStyle w:val="TableParagraph"/>
              <w:spacing w:before="9"/>
              <w:rPr>
                <w:sz w:val="6"/>
                <w:szCs w:val="6"/>
              </w:rPr>
            </w:pPr>
          </w:p>
          <w:p w14:paraId="5B8421A5" w14:textId="77777777" w:rsidR="00E550D5" w:rsidRPr="005F0351" w:rsidRDefault="00E550D5" w:rsidP="00E550D5">
            <w:pPr>
              <w:pStyle w:val="TableParagraph"/>
              <w:tabs>
                <w:tab w:val="left" w:pos="853"/>
              </w:tabs>
              <w:spacing w:before="1"/>
              <w:ind w:right="94"/>
              <w:jc w:val="both"/>
              <w:rPr>
                <w:i/>
                <w:sz w:val="20"/>
                <w:szCs w:val="20"/>
              </w:rPr>
            </w:pPr>
            <w:r w:rsidRPr="005F0351">
              <w:rPr>
                <w:i/>
                <w:color w:val="FF0000"/>
                <w:sz w:val="20"/>
              </w:rPr>
              <w:t xml:space="preserve">      Se probează prin:</w:t>
            </w:r>
          </w:p>
          <w:p w14:paraId="770B9007" w14:textId="20D0A3EC" w:rsidR="00E550D5" w:rsidRPr="005F0351" w:rsidRDefault="00E550D5" w:rsidP="00B2343C">
            <w:pPr>
              <w:pStyle w:val="TableParagraph"/>
              <w:numPr>
                <w:ilvl w:val="0"/>
                <w:numId w:val="14"/>
              </w:numPr>
              <w:tabs>
                <w:tab w:val="left" w:pos="853"/>
              </w:tabs>
              <w:spacing w:before="1"/>
              <w:ind w:right="94"/>
              <w:jc w:val="both"/>
              <w:rPr>
                <w:i/>
                <w:color w:val="FF0000"/>
                <w:sz w:val="20"/>
              </w:rPr>
            </w:pPr>
            <w:r w:rsidRPr="005F0351">
              <w:rPr>
                <w:i/>
                <w:color w:val="FF0000"/>
                <w:sz w:val="20"/>
              </w:rPr>
              <w:t xml:space="preserve">Decizia privind </w:t>
            </w:r>
            <w:r w:rsidR="00483D0A" w:rsidRPr="005F0351">
              <w:rPr>
                <w:i/>
                <w:color w:val="FF0000"/>
                <w:sz w:val="20"/>
              </w:rPr>
              <w:t>înființarea</w:t>
            </w:r>
            <w:r w:rsidRPr="005F0351">
              <w:rPr>
                <w:i/>
                <w:color w:val="FF0000"/>
                <w:sz w:val="20"/>
              </w:rPr>
              <w:t xml:space="preserve"> UIP/echipei de proiect pentru solicitant și CV-urile</w:t>
            </w:r>
            <w:r w:rsidRPr="005F0351">
              <w:rPr>
                <w:i/>
                <w:color w:val="FF0000"/>
                <w:spacing w:val="1"/>
                <w:sz w:val="20"/>
              </w:rPr>
              <w:t xml:space="preserve"> </w:t>
            </w:r>
            <w:r w:rsidRPr="005F0351">
              <w:rPr>
                <w:i/>
                <w:color w:val="FF0000"/>
                <w:sz w:val="20"/>
              </w:rPr>
              <w:t>membrilor UIP/ echipei de proiect</w:t>
            </w:r>
            <w:r w:rsidRPr="005F0351">
              <w:rPr>
                <w:i/>
                <w:color w:val="FF0000"/>
                <w:spacing w:val="1"/>
                <w:sz w:val="20"/>
              </w:rPr>
              <w:t xml:space="preserve"> </w:t>
            </w:r>
            <w:r w:rsidRPr="005F0351">
              <w:rPr>
                <w:i/>
                <w:color w:val="FF0000"/>
                <w:sz w:val="20"/>
              </w:rPr>
              <w:t>și</w:t>
            </w:r>
            <w:r w:rsidRPr="005F0351">
              <w:rPr>
                <w:i/>
                <w:color w:val="FF0000"/>
                <w:spacing w:val="1"/>
                <w:sz w:val="20"/>
              </w:rPr>
              <w:t xml:space="preserve"> </w:t>
            </w:r>
            <w:r w:rsidRPr="005F0351">
              <w:rPr>
                <w:i/>
                <w:color w:val="FF0000"/>
                <w:sz w:val="20"/>
              </w:rPr>
              <w:t>fișele</w:t>
            </w:r>
            <w:r w:rsidRPr="005F0351">
              <w:rPr>
                <w:i/>
                <w:color w:val="FF0000"/>
                <w:spacing w:val="1"/>
                <w:sz w:val="20"/>
              </w:rPr>
              <w:t xml:space="preserve"> </w:t>
            </w:r>
            <w:r w:rsidRPr="005F0351">
              <w:rPr>
                <w:i/>
                <w:color w:val="FF0000"/>
                <w:sz w:val="20"/>
              </w:rPr>
              <w:t>de</w:t>
            </w:r>
            <w:r w:rsidRPr="005F0351">
              <w:rPr>
                <w:i/>
                <w:color w:val="FF0000"/>
                <w:spacing w:val="1"/>
                <w:sz w:val="20"/>
              </w:rPr>
              <w:t xml:space="preserve"> </w:t>
            </w:r>
            <w:r w:rsidRPr="005F0351">
              <w:rPr>
                <w:i/>
                <w:color w:val="FF0000"/>
                <w:sz w:val="20"/>
              </w:rPr>
              <w:t>post,</w:t>
            </w:r>
            <w:r w:rsidRPr="005F0351">
              <w:rPr>
                <w:i/>
                <w:color w:val="FF0000"/>
                <w:spacing w:val="1"/>
                <w:sz w:val="20"/>
              </w:rPr>
              <w:t xml:space="preserve"> </w:t>
            </w:r>
            <w:r w:rsidRPr="005F0351">
              <w:rPr>
                <w:i/>
                <w:color w:val="FF0000"/>
                <w:sz w:val="20"/>
              </w:rPr>
              <w:t>atât</w:t>
            </w:r>
            <w:r w:rsidRPr="005F0351">
              <w:rPr>
                <w:i/>
                <w:color w:val="FF0000"/>
                <w:spacing w:val="1"/>
                <w:sz w:val="20"/>
              </w:rPr>
              <w:t xml:space="preserve"> </w:t>
            </w:r>
            <w:r w:rsidRPr="005F0351">
              <w:rPr>
                <w:i/>
                <w:color w:val="FF0000"/>
                <w:sz w:val="20"/>
              </w:rPr>
              <w:t>pentru</w:t>
            </w:r>
            <w:r w:rsidRPr="005F0351">
              <w:rPr>
                <w:i/>
                <w:color w:val="FF0000"/>
                <w:spacing w:val="1"/>
                <w:sz w:val="20"/>
              </w:rPr>
              <w:t xml:space="preserve"> </w:t>
            </w:r>
            <w:r w:rsidRPr="005F0351">
              <w:rPr>
                <w:i/>
                <w:color w:val="FF0000"/>
                <w:sz w:val="20"/>
              </w:rPr>
              <w:t>personalul care</w:t>
            </w:r>
            <w:r w:rsidRPr="005F0351">
              <w:rPr>
                <w:i/>
                <w:color w:val="FF0000"/>
                <w:spacing w:val="1"/>
                <w:sz w:val="20"/>
              </w:rPr>
              <w:t xml:space="preserve"> </w:t>
            </w:r>
            <w:r w:rsidRPr="005F0351">
              <w:rPr>
                <w:i/>
                <w:color w:val="FF0000"/>
                <w:sz w:val="20"/>
              </w:rPr>
              <w:t>va</w:t>
            </w:r>
            <w:r w:rsidRPr="005F0351">
              <w:rPr>
                <w:i/>
                <w:color w:val="FF0000"/>
                <w:spacing w:val="1"/>
                <w:sz w:val="20"/>
              </w:rPr>
              <w:t xml:space="preserve"> </w:t>
            </w:r>
            <w:r w:rsidRPr="005F0351">
              <w:rPr>
                <w:i/>
                <w:color w:val="FF0000"/>
                <w:sz w:val="20"/>
              </w:rPr>
              <w:t>asigura</w:t>
            </w:r>
            <w:r w:rsidRPr="005F0351">
              <w:rPr>
                <w:i/>
                <w:color w:val="FF0000"/>
                <w:spacing w:val="1"/>
                <w:sz w:val="20"/>
              </w:rPr>
              <w:t xml:space="preserve"> </w:t>
            </w:r>
            <w:r w:rsidRPr="005F0351">
              <w:rPr>
                <w:i/>
                <w:color w:val="FF0000"/>
                <w:sz w:val="20"/>
              </w:rPr>
              <w:t>managementul</w:t>
            </w:r>
            <w:r w:rsidRPr="005F0351">
              <w:rPr>
                <w:i/>
                <w:color w:val="FF0000"/>
                <w:spacing w:val="1"/>
                <w:sz w:val="20"/>
              </w:rPr>
              <w:t xml:space="preserve"> </w:t>
            </w:r>
            <w:r w:rsidRPr="005F0351">
              <w:rPr>
                <w:i/>
                <w:color w:val="FF0000"/>
                <w:sz w:val="20"/>
              </w:rPr>
              <w:t>proiectului, cât și a celor care vor asigura expertiza tehnică necesară derulării activităților</w:t>
            </w:r>
            <w:r w:rsidRPr="005F0351">
              <w:rPr>
                <w:i/>
                <w:color w:val="FF0000"/>
                <w:spacing w:val="1"/>
                <w:sz w:val="20"/>
              </w:rPr>
              <w:t xml:space="preserve"> </w:t>
            </w:r>
            <w:r w:rsidRPr="005F0351">
              <w:rPr>
                <w:i/>
                <w:color w:val="FF0000"/>
                <w:sz w:val="20"/>
              </w:rPr>
              <w:t>proiectului; dacă posturile sunt vacante la depunerea ofertei, se prezintă doar fișele de post, urmând ca posturile vacante să fie ocupate până la contractare; pentru posturile ocupate se prezintă atât CV-urile, cât și fișele de post.</w:t>
            </w:r>
          </w:p>
          <w:p w14:paraId="24CB285A" w14:textId="77777777" w:rsidR="00C6009D" w:rsidRPr="005F0351" w:rsidRDefault="00C6009D" w:rsidP="00CD63E5">
            <w:pPr>
              <w:pStyle w:val="TableParagraph"/>
              <w:tabs>
                <w:tab w:val="left" w:pos="853"/>
              </w:tabs>
              <w:spacing w:before="1"/>
              <w:ind w:left="1436" w:right="94"/>
              <w:jc w:val="both"/>
              <w:rPr>
                <w:i/>
                <w:color w:val="FF0000"/>
                <w:sz w:val="20"/>
              </w:rPr>
            </w:pPr>
          </w:p>
          <w:p w14:paraId="34179AFD" w14:textId="77777777" w:rsidR="00E550D5" w:rsidRPr="005F0351" w:rsidRDefault="00E550D5" w:rsidP="00B2343C">
            <w:pPr>
              <w:pStyle w:val="TableParagraph"/>
              <w:numPr>
                <w:ilvl w:val="0"/>
                <w:numId w:val="14"/>
              </w:numPr>
              <w:tabs>
                <w:tab w:val="left" w:pos="853"/>
              </w:tabs>
              <w:spacing w:before="1"/>
              <w:ind w:right="94"/>
              <w:jc w:val="both"/>
              <w:rPr>
                <w:i/>
                <w:color w:val="FF0000"/>
                <w:sz w:val="20"/>
              </w:rPr>
            </w:pPr>
            <w:r w:rsidRPr="005F0351">
              <w:rPr>
                <w:i/>
                <w:color w:val="FF0000"/>
                <w:sz w:val="20"/>
                <w:szCs w:val="20"/>
              </w:rPr>
              <w:t>Informațiile din Secțiunea</w:t>
            </w:r>
            <w:r w:rsidRPr="005F0351">
              <w:rPr>
                <w:i/>
                <w:color w:val="FF0000"/>
                <w:spacing w:val="-1"/>
                <w:sz w:val="20"/>
                <w:szCs w:val="20"/>
              </w:rPr>
              <w:t xml:space="preserve"> </w:t>
            </w:r>
            <w:r w:rsidRPr="005F0351">
              <w:rPr>
                <w:i/>
                <w:color w:val="FF0000"/>
                <w:sz w:val="20"/>
                <w:szCs w:val="20"/>
              </w:rPr>
              <w:t>Capacitate</w:t>
            </w:r>
            <w:r w:rsidRPr="005F0351">
              <w:rPr>
                <w:i/>
                <w:color w:val="FF0000"/>
                <w:spacing w:val="-2"/>
                <w:sz w:val="20"/>
                <w:szCs w:val="20"/>
              </w:rPr>
              <w:t xml:space="preserve"> </w:t>
            </w:r>
            <w:r w:rsidRPr="005F0351">
              <w:rPr>
                <w:i/>
                <w:color w:val="FF0000"/>
                <w:sz w:val="20"/>
                <w:szCs w:val="20"/>
              </w:rPr>
              <w:t>Solicitant</w:t>
            </w:r>
            <w:r w:rsidRPr="005F0351">
              <w:rPr>
                <w:i/>
                <w:color w:val="FF0000"/>
                <w:spacing w:val="-3"/>
                <w:sz w:val="20"/>
                <w:szCs w:val="20"/>
              </w:rPr>
              <w:t xml:space="preserve"> </w:t>
            </w:r>
            <w:r w:rsidRPr="005F0351">
              <w:rPr>
                <w:i/>
                <w:color w:val="FF0000"/>
                <w:sz w:val="20"/>
                <w:szCs w:val="20"/>
              </w:rPr>
              <w:t>din</w:t>
            </w:r>
            <w:r w:rsidRPr="005F0351">
              <w:rPr>
                <w:i/>
                <w:color w:val="FF0000"/>
                <w:spacing w:val="-1"/>
                <w:sz w:val="20"/>
                <w:szCs w:val="20"/>
              </w:rPr>
              <w:t xml:space="preserve"> </w:t>
            </w:r>
            <w:r w:rsidRPr="005F0351">
              <w:rPr>
                <w:i/>
                <w:color w:val="FF0000"/>
                <w:sz w:val="20"/>
                <w:szCs w:val="20"/>
              </w:rPr>
              <w:t>Ofertă</w:t>
            </w:r>
          </w:p>
          <w:p w14:paraId="470C5443" w14:textId="7D4AA7E3" w:rsidR="00882583" w:rsidRPr="005F0351" w:rsidRDefault="00882583" w:rsidP="00882583">
            <w:pPr>
              <w:pStyle w:val="TableParagraph"/>
              <w:tabs>
                <w:tab w:val="left" w:pos="853"/>
              </w:tabs>
              <w:spacing w:before="1"/>
              <w:ind w:left="1436" w:right="94"/>
              <w:jc w:val="both"/>
              <w:rPr>
                <w:i/>
                <w:color w:val="FF0000"/>
                <w:sz w:val="20"/>
              </w:rPr>
            </w:pPr>
          </w:p>
        </w:tc>
        <w:tc>
          <w:tcPr>
            <w:tcW w:w="992" w:type="dxa"/>
            <w:gridSpan w:val="2"/>
          </w:tcPr>
          <w:p w14:paraId="3F095C44" w14:textId="77777777" w:rsidR="00E550D5" w:rsidRPr="005F0351" w:rsidRDefault="00E550D5" w:rsidP="00EE74BE">
            <w:pPr>
              <w:pStyle w:val="TableParagraph"/>
              <w:rPr>
                <w:sz w:val="20"/>
              </w:rPr>
            </w:pPr>
          </w:p>
        </w:tc>
        <w:tc>
          <w:tcPr>
            <w:tcW w:w="850" w:type="dxa"/>
            <w:gridSpan w:val="2"/>
          </w:tcPr>
          <w:p w14:paraId="652572F2" w14:textId="77777777" w:rsidR="00E550D5" w:rsidRPr="005F0351" w:rsidRDefault="00E550D5" w:rsidP="00EE74BE">
            <w:pPr>
              <w:pStyle w:val="TableParagraph"/>
              <w:rPr>
                <w:sz w:val="20"/>
              </w:rPr>
            </w:pPr>
          </w:p>
        </w:tc>
      </w:tr>
      <w:tr w:rsidR="00E550D5" w:rsidRPr="005F0351" w14:paraId="71B3151A" w14:textId="77777777" w:rsidTr="00183C58">
        <w:trPr>
          <w:trHeight w:val="356"/>
        </w:trPr>
        <w:tc>
          <w:tcPr>
            <w:tcW w:w="8841" w:type="dxa"/>
            <w:gridSpan w:val="3"/>
          </w:tcPr>
          <w:p w14:paraId="388DB79F" w14:textId="4072B3D2" w:rsidR="00D4595E" w:rsidRPr="005F0351" w:rsidRDefault="00D4595E" w:rsidP="005020BC">
            <w:pPr>
              <w:pStyle w:val="TableParagraph"/>
              <w:numPr>
                <w:ilvl w:val="0"/>
                <w:numId w:val="2"/>
              </w:numPr>
              <w:tabs>
                <w:tab w:val="left" w:pos="314"/>
              </w:tabs>
              <w:spacing w:line="225" w:lineRule="exact"/>
              <w:ind w:left="285" w:right="195"/>
              <w:rPr>
                <w:i/>
                <w:sz w:val="20"/>
              </w:rPr>
            </w:pPr>
            <w:r w:rsidRPr="005F0351">
              <w:rPr>
                <w:i/>
                <w:sz w:val="20"/>
              </w:rPr>
              <w:t>Solicitantul demonstrează capacitatea financiară pentru implementarea proiectului prin indicatorii de solvabilitate, respectiv prin raportul dintre Datorii totale și Capitaluri proprii care trebuie să fie</w:t>
            </w:r>
            <w:r w:rsidR="009D0D04">
              <w:rPr>
                <w:i/>
                <w:sz w:val="20"/>
              </w:rPr>
              <w:t xml:space="preserve"> pozitiv și</w:t>
            </w:r>
            <w:r w:rsidRPr="005F0351">
              <w:rPr>
                <w:i/>
                <w:sz w:val="20"/>
              </w:rPr>
              <w:t xml:space="preserve"> mai mic de 7,5 în ultimul an financiar</w:t>
            </w:r>
            <w:r w:rsidR="005020BC" w:rsidRPr="005F0351">
              <w:rPr>
                <w:i/>
                <w:sz w:val="20"/>
              </w:rPr>
              <w:t>:</w:t>
            </w:r>
          </w:p>
          <w:p w14:paraId="2DC58ABC" w14:textId="7592EB82" w:rsidR="00F44EF8" w:rsidRPr="005F0351" w:rsidRDefault="00F44EF8" w:rsidP="00AB7419">
            <w:pPr>
              <w:pStyle w:val="TableParagraph"/>
              <w:tabs>
                <w:tab w:val="left" w:pos="314"/>
              </w:tabs>
              <w:spacing w:line="225" w:lineRule="exact"/>
              <w:ind w:right="195"/>
              <w:rPr>
                <w:i/>
                <w:sz w:val="20"/>
              </w:rPr>
            </w:pPr>
          </w:p>
          <w:p w14:paraId="440ECD75" w14:textId="77777777" w:rsidR="002A45AD" w:rsidRPr="002A45AD" w:rsidRDefault="002A45AD" w:rsidP="002A45AD">
            <w:pPr>
              <w:ind w:left="105" w:right="195"/>
              <w:jc w:val="both"/>
              <w:rPr>
                <w:rFonts w:eastAsiaTheme="minorHAnsi"/>
                <w:i/>
                <w:color w:val="FF0000"/>
                <w:sz w:val="20"/>
                <w:szCs w:val="20"/>
              </w:rPr>
            </w:pPr>
            <w:r w:rsidRPr="002A45AD">
              <w:rPr>
                <w:rFonts w:eastAsiaTheme="minorHAnsi"/>
                <w:i/>
                <w:color w:val="FF0000"/>
                <w:sz w:val="20"/>
                <w:szCs w:val="20"/>
              </w:rPr>
              <w:t>Dacă solicitantul nu indeplineste criteriul privind indicatorul de solvabilitate sau nu are un exercițiu financiar încheiat (este înfiinţat în anul depunerii ofertei), trebuie să prezinte la depunere următoarele documente:</w:t>
            </w:r>
          </w:p>
          <w:p w14:paraId="06ECD9FF" w14:textId="77777777" w:rsidR="002A45AD" w:rsidRPr="002A45AD" w:rsidRDefault="002A45AD" w:rsidP="002A45AD">
            <w:pPr>
              <w:ind w:left="105" w:right="195"/>
              <w:jc w:val="both"/>
              <w:rPr>
                <w:rFonts w:eastAsiaTheme="minorHAnsi"/>
                <w:i/>
                <w:color w:val="FF0000"/>
                <w:sz w:val="20"/>
                <w:szCs w:val="20"/>
              </w:rPr>
            </w:pPr>
            <w:r w:rsidRPr="002A45AD">
              <w:rPr>
                <w:rFonts w:eastAsiaTheme="minorHAnsi"/>
                <w:i/>
                <w:color w:val="FF0000"/>
                <w:sz w:val="20"/>
                <w:szCs w:val="20"/>
              </w:rPr>
              <w:t xml:space="preserve">Un extras de cont bancar din care să reiasă că acesta deține sursele necesare cofinanțării și cheltuielilor neeligibile.  </w:t>
            </w:r>
          </w:p>
          <w:p w14:paraId="4773D2F8" w14:textId="77777777" w:rsidR="002A45AD" w:rsidRPr="002A45AD" w:rsidRDefault="002A45AD" w:rsidP="002A45AD">
            <w:pPr>
              <w:ind w:left="105" w:right="195"/>
              <w:jc w:val="both"/>
              <w:rPr>
                <w:rFonts w:eastAsiaTheme="minorHAnsi"/>
                <w:i/>
                <w:color w:val="FF0000"/>
                <w:sz w:val="20"/>
                <w:szCs w:val="20"/>
              </w:rPr>
            </w:pPr>
            <w:r w:rsidRPr="002A45AD">
              <w:rPr>
                <w:rFonts w:eastAsiaTheme="minorHAnsi"/>
                <w:i/>
                <w:color w:val="FF0000"/>
                <w:sz w:val="20"/>
                <w:szCs w:val="20"/>
              </w:rPr>
              <w:t>si</w:t>
            </w:r>
          </w:p>
          <w:p w14:paraId="41714AF0" w14:textId="21B1E89C" w:rsidR="002A45AD" w:rsidRPr="002A45AD" w:rsidRDefault="002A45AD" w:rsidP="002A45AD">
            <w:pPr>
              <w:ind w:right="195"/>
              <w:jc w:val="both"/>
              <w:rPr>
                <w:rFonts w:eastAsiaTheme="minorHAnsi"/>
                <w:i/>
                <w:color w:val="FF0000"/>
                <w:sz w:val="20"/>
                <w:szCs w:val="20"/>
              </w:rPr>
            </w:pPr>
            <w:r>
              <w:rPr>
                <w:rFonts w:eastAsiaTheme="minorHAnsi"/>
                <w:i/>
                <w:color w:val="FF0000"/>
                <w:sz w:val="20"/>
                <w:szCs w:val="20"/>
              </w:rPr>
              <w:t xml:space="preserve"> </w:t>
            </w:r>
            <w:r w:rsidRPr="002A45AD">
              <w:rPr>
                <w:rFonts w:eastAsiaTheme="minorHAnsi"/>
                <w:i/>
                <w:color w:val="FF0000"/>
                <w:sz w:val="20"/>
                <w:szCs w:val="20"/>
              </w:rPr>
              <w:t>O scrisoare de bonitate emisă de o instituție bancară din România/alte state membre ale Uniunii Europene.</w:t>
            </w:r>
          </w:p>
          <w:p w14:paraId="3254A0AC" w14:textId="77777777" w:rsidR="002A45AD" w:rsidRPr="002A45AD" w:rsidRDefault="002A45AD" w:rsidP="002A45AD">
            <w:pPr>
              <w:ind w:left="105" w:right="195"/>
              <w:jc w:val="both"/>
              <w:rPr>
                <w:rFonts w:eastAsiaTheme="minorHAnsi"/>
                <w:i/>
                <w:color w:val="FF0000"/>
                <w:sz w:val="20"/>
                <w:szCs w:val="20"/>
              </w:rPr>
            </w:pPr>
          </w:p>
          <w:p w14:paraId="73A4A4E6" w14:textId="77777777" w:rsidR="002A45AD" w:rsidRPr="002A45AD" w:rsidRDefault="002A45AD" w:rsidP="002A45AD">
            <w:pPr>
              <w:ind w:left="105" w:right="195"/>
              <w:jc w:val="both"/>
              <w:rPr>
                <w:rFonts w:eastAsiaTheme="minorHAnsi"/>
                <w:i/>
                <w:color w:val="FF0000"/>
                <w:sz w:val="20"/>
                <w:szCs w:val="20"/>
              </w:rPr>
            </w:pPr>
            <w:r w:rsidRPr="002A45AD">
              <w:rPr>
                <w:rFonts w:eastAsiaTheme="minorHAnsi"/>
                <w:i/>
                <w:color w:val="FF0000"/>
                <w:sz w:val="20"/>
                <w:szCs w:val="20"/>
              </w:rPr>
              <w:t xml:space="preserve">Menționăm că, la momentul contractării, beneficiarii care nu demonstrează capacitatea financiară pentru implementarea proiectului prin indicatorii de solvabilitate sau nu au un exercițiu financiar încheiat (este înfiinţat în anul depunerii ofertei) trebuie să prezinte o scrisoare de confort angajanta, emisă de o instituție </w:t>
            </w:r>
            <w:r w:rsidRPr="002A45AD">
              <w:rPr>
                <w:rFonts w:eastAsiaTheme="minorHAnsi"/>
                <w:i/>
                <w:color w:val="FF0000"/>
                <w:sz w:val="20"/>
                <w:szCs w:val="20"/>
              </w:rPr>
              <w:lastRenderedPageBreak/>
              <w:t>bancară din România/alte state membre ale Uniunii Europene, din care să reiasă că acesta deține sursele necesare cofinanțării și cheltuielilor neeligibile.</w:t>
            </w:r>
          </w:p>
          <w:p w14:paraId="2061E1D9" w14:textId="77777777" w:rsidR="00F44EF8" w:rsidRPr="005F0351" w:rsidRDefault="00F44EF8" w:rsidP="005F0351">
            <w:pPr>
              <w:pStyle w:val="TableParagraph"/>
              <w:tabs>
                <w:tab w:val="left" w:pos="314"/>
              </w:tabs>
              <w:spacing w:line="225" w:lineRule="exact"/>
              <w:ind w:right="195"/>
              <w:rPr>
                <w:i/>
                <w:sz w:val="20"/>
              </w:rPr>
            </w:pPr>
          </w:p>
          <w:p w14:paraId="32E32367" w14:textId="77777777" w:rsidR="00190511" w:rsidRPr="005F0351" w:rsidRDefault="00190511" w:rsidP="00190511">
            <w:pPr>
              <w:spacing w:before="60"/>
              <w:ind w:left="855" w:right="90" w:hanging="360"/>
              <w:contextualSpacing/>
              <w:jc w:val="both"/>
              <w:rPr>
                <w:rFonts w:eastAsia="Calibri"/>
                <w:i/>
                <w:iCs/>
                <w:sz w:val="6"/>
                <w:szCs w:val="6"/>
              </w:rPr>
            </w:pPr>
            <w:r w:rsidRPr="005F0351">
              <w:rPr>
                <w:rFonts w:eastAsia="Calibri"/>
                <w:i/>
                <w:iCs/>
                <w:szCs w:val="24"/>
              </w:rPr>
              <w:t xml:space="preserve"> </w:t>
            </w:r>
          </w:p>
          <w:p w14:paraId="4ED1EA4D" w14:textId="77777777" w:rsidR="00190511" w:rsidRPr="005F0351" w:rsidRDefault="00190511" w:rsidP="00CD63E5">
            <w:pPr>
              <w:spacing w:before="60"/>
              <w:ind w:left="855" w:right="90" w:hanging="604"/>
              <w:contextualSpacing/>
              <w:jc w:val="both"/>
              <w:rPr>
                <w:rFonts w:eastAsia="Calibri"/>
                <w:i/>
                <w:iCs/>
                <w:color w:val="FF0000"/>
                <w:sz w:val="20"/>
                <w:szCs w:val="20"/>
              </w:rPr>
            </w:pPr>
            <w:r w:rsidRPr="005F0351">
              <w:rPr>
                <w:rFonts w:eastAsia="Calibri"/>
                <w:i/>
                <w:iCs/>
                <w:color w:val="FF0000"/>
                <w:sz w:val="20"/>
                <w:szCs w:val="20"/>
              </w:rPr>
              <w:t>Se probează prin:</w:t>
            </w:r>
          </w:p>
          <w:p w14:paraId="66167B8A" w14:textId="77777777" w:rsidR="00190511" w:rsidRPr="005F0351" w:rsidRDefault="00190511" w:rsidP="00B2343C">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Bilanțul contabil (consolidat unde este cazul) auditat/semnat de cenzori dacă acest lucru este solicitat de legislaţia în vigoare, depus şi înregistrat la organul fiscal competent, pentru ultimele 3 exerciţii financiare încheiate, anterioare anului de depunere a Ofertei în corelare cu secțiunea Solicitant din Ofert</w:t>
            </w:r>
            <w:r w:rsidRPr="005F0351">
              <w:rPr>
                <w:rFonts w:hint="eastAsia"/>
                <w:i/>
                <w:iCs/>
                <w:color w:val="FF0000"/>
                <w:sz w:val="20"/>
                <w:szCs w:val="20"/>
              </w:rPr>
              <w:t>ă</w:t>
            </w:r>
            <w:r w:rsidRPr="005F0351">
              <w:rPr>
                <w:i/>
                <w:iCs/>
                <w:color w:val="FF0000"/>
                <w:sz w:val="20"/>
                <w:szCs w:val="20"/>
              </w:rPr>
              <w:t>;</w:t>
            </w:r>
          </w:p>
          <w:p w14:paraId="078E48BC" w14:textId="77777777" w:rsidR="00190511" w:rsidRPr="005F0351" w:rsidRDefault="00190511" w:rsidP="00B2343C">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Ofertei, în corelare cu secțiunea Solicitant din Ofert</w:t>
            </w:r>
            <w:r w:rsidRPr="005F0351">
              <w:rPr>
                <w:rFonts w:hint="eastAsia"/>
                <w:i/>
                <w:iCs/>
                <w:color w:val="FF0000"/>
                <w:sz w:val="20"/>
                <w:szCs w:val="20"/>
              </w:rPr>
              <w:t>ă</w:t>
            </w:r>
            <w:r w:rsidRPr="005F0351">
              <w:rPr>
                <w:i/>
                <w:iCs/>
                <w:color w:val="FF0000"/>
                <w:sz w:val="20"/>
                <w:szCs w:val="20"/>
              </w:rPr>
              <w:t>;</w:t>
            </w:r>
          </w:p>
          <w:p w14:paraId="7889017A" w14:textId="77777777" w:rsidR="00190511" w:rsidRPr="005F0351" w:rsidRDefault="00190511" w:rsidP="00B2343C">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Documente de confirmare/alocare a contribuţiei solicitantului (de ex: Hotărârea AGA / CA / Asociatului Unic al societăţii/ privind asigurarea cofinanţării proiectului şi acoperirea contravalorii cheltuielilor altele decât cele eligibile;</w:t>
            </w:r>
          </w:p>
          <w:p w14:paraId="3B0A9377" w14:textId="77777777" w:rsidR="00190511" w:rsidRPr="005F0351" w:rsidRDefault="00190511" w:rsidP="00B2343C">
            <w:pPr>
              <w:numPr>
                <w:ilvl w:val="1"/>
                <w:numId w:val="15"/>
              </w:numPr>
              <w:shd w:val="clear" w:color="auto" w:fill="FFFFFF" w:themeFill="background1"/>
              <w:autoSpaceDE/>
              <w:autoSpaceDN/>
              <w:spacing w:before="60"/>
              <w:ind w:right="90"/>
              <w:jc w:val="both"/>
              <w:rPr>
                <w:i/>
                <w:iCs/>
                <w:sz w:val="20"/>
                <w:szCs w:val="20"/>
              </w:rPr>
            </w:pPr>
            <w:r w:rsidRPr="005F0351">
              <w:rPr>
                <w:i/>
                <w:color w:val="FF0000"/>
                <w:sz w:val="20"/>
                <w:szCs w:val="20"/>
              </w:rPr>
              <w:t>Bugetul aprobat al solicitantului care probează existența resurselor financiare necesare co-finanțării proiectului</w:t>
            </w:r>
          </w:p>
          <w:p w14:paraId="0FD80789" w14:textId="59C5735B" w:rsidR="00F44EF8" w:rsidRPr="005F0351" w:rsidRDefault="00190511" w:rsidP="00F44EF8">
            <w:pPr>
              <w:numPr>
                <w:ilvl w:val="1"/>
                <w:numId w:val="15"/>
              </w:numPr>
              <w:shd w:val="clear" w:color="auto" w:fill="FFFFFF" w:themeFill="background1"/>
              <w:autoSpaceDE/>
              <w:autoSpaceDN/>
              <w:spacing w:before="60"/>
              <w:ind w:right="90"/>
              <w:jc w:val="both"/>
              <w:rPr>
                <w:i/>
                <w:iCs/>
                <w:color w:val="FF0000"/>
                <w:sz w:val="20"/>
                <w:szCs w:val="20"/>
              </w:rPr>
            </w:pPr>
            <w:r w:rsidRPr="005F0351">
              <w:rPr>
                <w:i/>
                <w:iCs/>
                <w:color w:val="FF0000"/>
                <w:sz w:val="20"/>
                <w:szCs w:val="20"/>
              </w:rPr>
              <w:t>Declaraţia de angajament a solicitantului (Anexa 3.b la Ofert</w:t>
            </w:r>
            <w:r w:rsidRPr="005F0351">
              <w:rPr>
                <w:rFonts w:hint="eastAsia"/>
                <w:i/>
                <w:iCs/>
                <w:color w:val="FF0000"/>
                <w:sz w:val="20"/>
                <w:szCs w:val="20"/>
              </w:rPr>
              <w:t>ă</w:t>
            </w:r>
            <w:r w:rsidRPr="005F0351">
              <w:rPr>
                <w:i/>
                <w:iCs/>
                <w:color w:val="FF0000"/>
                <w:sz w:val="20"/>
                <w:szCs w:val="20"/>
              </w:rPr>
              <w:t xml:space="preserve"> și, după caz, </w:t>
            </w:r>
            <w:r w:rsidR="0050684A" w:rsidRPr="005F0351">
              <w:rPr>
                <w:i/>
                <w:iCs/>
                <w:color w:val="FF0000"/>
                <w:sz w:val="20"/>
                <w:szCs w:val="20"/>
              </w:rPr>
              <w:t xml:space="preserve">Un extras de cont bancar din care să reiasă că acesta deține sursele necesare cofinanțării și cheltuielilor neeligibile sau o scrisoare de </w:t>
            </w:r>
            <w:r w:rsidR="00D86ED0">
              <w:rPr>
                <w:i/>
                <w:iCs/>
                <w:color w:val="FF0000"/>
                <w:sz w:val="20"/>
                <w:szCs w:val="20"/>
              </w:rPr>
              <w:t>confort</w:t>
            </w:r>
            <w:r w:rsidR="00D86ED0" w:rsidRPr="005F0351">
              <w:rPr>
                <w:i/>
                <w:iCs/>
                <w:color w:val="FF0000"/>
                <w:sz w:val="20"/>
                <w:szCs w:val="20"/>
              </w:rPr>
              <w:t xml:space="preserve"> </w:t>
            </w:r>
            <w:r w:rsidR="0050684A" w:rsidRPr="005F0351">
              <w:rPr>
                <w:i/>
                <w:iCs/>
                <w:color w:val="FF0000"/>
                <w:sz w:val="20"/>
                <w:szCs w:val="20"/>
              </w:rPr>
              <w:t>emisă de o instituție bancară din România/alte state membre ale Uniunii Europene.</w:t>
            </w:r>
          </w:p>
          <w:p w14:paraId="3620FF3F" w14:textId="77777777" w:rsidR="00E550D5" w:rsidRPr="005F0351" w:rsidRDefault="00E550D5" w:rsidP="005F0351">
            <w:pPr>
              <w:shd w:val="clear" w:color="auto" w:fill="FFFFFF" w:themeFill="background1"/>
              <w:autoSpaceDE/>
              <w:autoSpaceDN/>
              <w:spacing w:before="60"/>
              <w:ind w:right="90"/>
              <w:jc w:val="both"/>
              <w:rPr>
                <w:i/>
                <w:spacing w:val="-1"/>
                <w:sz w:val="20"/>
              </w:rPr>
            </w:pPr>
          </w:p>
        </w:tc>
        <w:tc>
          <w:tcPr>
            <w:tcW w:w="992" w:type="dxa"/>
            <w:gridSpan w:val="2"/>
          </w:tcPr>
          <w:p w14:paraId="2AECD9B9" w14:textId="77777777" w:rsidR="00E550D5" w:rsidRPr="005F0351" w:rsidRDefault="00E550D5" w:rsidP="00EE74BE">
            <w:pPr>
              <w:pStyle w:val="TableParagraph"/>
              <w:rPr>
                <w:sz w:val="20"/>
              </w:rPr>
            </w:pPr>
          </w:p>
        </w:tc>
        <w:tc>
          <w:tcPr>
            <w:tcW w:w="850" w:type="dxa"/>
            <w:gridSpan w:val="2"/>
          </w:tcPr>
          <w:p w14:paraId="5B694CC5" w14:textId="77777777" w:rsidR="00E550D5" w:rsidRPr="005F0351" w:rsidRDefault="00E550D5" w:rsidP="00EE74BE">
            <w:pPr>
              <w:pStyle w:val="TableParagraph"/>
              <w:rPr>
                <w:sz w:val="20"/>
              </w:rPr>
            </w:pPr>
          </w:p>
        </w:tc>
      </w:tr>
      <w:tr w:rsidR="00176F70" w14:paraId="60D42351" w14:textId="77777777" w:rsidTr="00183C58">
        <w:trPr>
          <w:gridAfter w:val="1"/>
          <w:wAfter w:w="21" w:type="dxa"/>
          <w:trHeight w:val="359"/>
        </w:trPr>
        <w:tc>
          <w:tcPr>
            <w:tcW w:w="8820" w:type="dxa"/>
            <w:gridSpan w:val="2"/>
          </w:tcPr>
          <w:p w14:paraId="1D0EF6DD" w14:textId="77777777" w:rsidR="00176F70" w:rsidRPr="00515882" w:rsidRDefault="00176F70" w:rsidP="00AF4E17">
            <w:pPr>
              <w:spacing w:line="223" w:lineRule="exact"/>
              <w:ind w:left="720"/>
              <w:rPr>
                <w:b/>
                <w:bCs/>
                <w:sz w:val="20"/>
                <w:lang w:val="ro"/>
              </w:rPr>
            </w:pPr>
            <w:r w:rsidRPr="00515882">
              <w:rPr>
                <w:b/>
                <w:bCs/>
                <w:sz w:val="20"/>
                <w:lang w:val="ro"/>
              </w:rPr>
              <w:t>Criteriu</w:t>
            </w:r>
          </w:p>
        </w:tc>
        <w:tc>
          <w:tcPr>
            <w:tcW w:w="992" w:type="dxa"/>
            <w:gridSpan w:val="2"/>
          </w:tcPr>
          <w:p w14:paraId="62214783" w14:textId="77777777" w:rsidR="00176F70" w:rsidRPr="00515882" w:rsidRDefault="00176F70" w:rsidP="00AF4E17">
            <w:pPr>
              <w:pStyle w:val="TableParagraph"/>
              <w:rPr>
                <w:b/>
                <w:bCs/>
                <w:sz w:val="20"/>
              </w:rPr>
            </w:pPr>
            <w:r w:rsidRPr="00515882">
              <w:rPr>
                <w:b/>
                <w:bCs/>
                <w:sz w:val="20"/>
              </w:rPr>
              <w:t>Sistem notare</w:t>
            </w:r>
          </w:p>
        </w:tc>
        <w:tc>
          <w:tcPr>
            <w:tcW w:w="850" w:type="dxa"/>
            <w:gridSpan w:val="2"/>
          </w:tcPr>
          <w:p w14:paraId="31C15484" w14:textId="77777777" w:rsidR="00176F70" w:rsidRDefault="00176F70" w:rsidP="00AF4E17">
            <w:pPr>
              <w:pStyle w:val="TableParagraph"/>
              <w:rPr>
                <w:sz w:val="20"/>
              </w:rPr>
            </w:pPr>
          </w:p>
        </w:tc>
      </w:tr>
      <w:tr w:rsidR="00176F70" w14:paraId="54E01353" w14:textId="77777777" w:rsidTr="00183C58">
        <w:trPr>
          <w:gridAfter w:val="1"/>
          <w:wAfter w:w="21" w:type="dxa"/>
          <w:trHeight w:val="359"/>
        </w:trPr>
        <w:tc>
          <w:tcPr>
            <w:tcW w:w="8820" w:type="dxa"/>
            <w:gridSpan w:val="2"/>
            <w:tcBorders>
              <w:top w:val="single" w:sz="4" w:space="0" w:color="000000"/>
              <w:left w:val="single" w:sz="4" w:space="0" w:color="000000"/>
              <w:bottom w:val="single" w:sz="4" w:space="0" w:color="000000"/>
              <w:right w:val="single" w:sz="4" w:space="0" w:color="000000"/>
            </w:tcBorders>
          </w:tcPr>
          <w:p w14:paraId="455BD2B0" w14:textId="0946110A" w:rsidR="00176F70" w:rsidRPr="00400C25" w:rsidRDefault="00176F70" w:rsidP="0053290B">
            <w:pPr>
              <w:spacing w:line="223" w:lineRule="exact"/>
              <w:rPr>
                <w:b/>
                <w:bCs/>
                <w:sz w:val="20"/>
                <w:lang w:val="ro"/>
              </w:rPr>
            </w:pPr>
            <w:r w:rsidRPr="00400C25">
              <w:rPr>
                <w:b/>
                <w:bCs/>
                <w:sz w:val="20"/>
                <w:lang w:val="ro"/>
              </w:rPr>
              <w:t xml:space="preserve">Cererea de finanțare este  </w:t>
            </w:r>
            <w:r w:rsidR="00C97332">
              <w:rPr>
                <w:b/>
                <w:bCs/>
                <w:sz w:val="20"/>
                <w:lang w:val="ro"/>
              </w:rPr>
              <w:t>admisă</w:t>
            </w:r>
            <w:r w:rsidRPr="00400C25">
              <w:rPr>
                <w:b/>
                <w:bCs/>
                <w:sz w:val="20"/>
                <w:lang w:val="ro"/>
              </w:rPr>
              <w:t xml:space="preserve"> în urma procedurii de verificare a conformității administrative?</w:t>
            </w:r>
          </w:p>
        </w:tc>
        <w:tc>
          <w:tcPr>
            <w:tcW w:w="992" w:type="dxa"/>
            <w:gridSpan w:val="2"/>
            <w:tcBorders>
              <w:top w:val="single" w:sz="4" w:space="0" w:color="000000"/>
              <w:left w:val="single" w:sz="4" w:space="0" w:color="000000"/>
              <w:bottom w:val="single" w:sz="4" w:space="0" w:color="000000"/>
              <w:right w:val="single" w:sz="4" w:space="0" w:color="000000"/>
            </w:tcBorders>
          </w:tcPr>
          <w:p w14:paraId="6EAE71DE" w14:textId="77777777" w:rsidR="00176F70" w:rsidRPr="00400C25" w:rsidRDefault="00176F70" w:rsidP="00AF4E17">
            <w:pPr>
              <w:pStyle w:val="TableParagraph"/>
              <w:rPr>
                <w:b/>
                <w:bCs/>
                <w:sz w:val="20"/>
              </w:rPr>
            </w:pPr>
          </w:p>
        </w:tc>
        <w:tc>
          <w:tcPr>
            <w:tcW w:w="850" w:type="dxa"/>
            <w:gridSpan w:val="2"/>
            <w:tcBorders>
              <w:top w:val="single" w:sz="4" w:space="0" w:color="000000"/>
              <w:left w:val="single" w:sz="4" w:space="0" w:color="000000"/>
              <w:bottom w:val="single" w:sz="4" w:space="0" w:color="000000"/>
              <w:right w:val="single" w:sz="4" w:space="0" w:color="000000"/>
            </w:tcBorders>
          </w:tcPr>
          <w:p w14:paraId="355339E0" w14:textId="77777777" w:rsidR="00176F70" w:rsidRDefault="00176F70" w:rsidP="00AF4E17">
            <w:pPr>
              <w:pStyle w:val="TableParagraph"/>
              <w:rPr>
                <w:sz w:val="20"/>
              </w:rPr>
            </w:pPr>
          </w:p>
        </w:tc>
      </w:tr>
      <w:tr w:rsidR="00176F70" w14:paraId="6E84DA20" w14:textId="77777777" w:rsidTr="00183C58">
        <w:trPr>
          <w:gridAfter w:val="1"/>
          <w:wAfter w:w="21" w:type="dxa"/>
          <w:trHeight w:val="512"/>
        </w:trPr>
        <w:tc>
          <w:tcPr>
            <w:tcW w:w="4461" w:type="dxa"/>
          </w:tcPr>
          <w:p w14:paraId="335245E6" w14:textId="77777777" w:rsidR="00176F70" w:rsidRDefault="00176F70" w:rsidP="00AF4E17">
            <w:pPr>
              <w:pStyle w:val="TableParagraph"/>
              <w:tabs>
                <w:tab w:val="left" w:pos="8789"/>
              </w:tabs>
              <w:spacing w:line="210" w:lineRule="exact"/>
              <w:jc w:val="center"/>
              <w:rPr>
                <w:b/>
                <w:sz w:val="20"/>
              </w:rPr>
            </w:pPr>
            <w:r>
              <w:rPr>
                <w:b/>
                <w:noProof/>
                <w:sz w:val="20"/>
                <w:lang w:val="ro" w:eastAsia="ro-RO"/>
              </w:rPr>
              <mc:AlternateContent>
                <mc:Choice Requires="wps">
                  <w:drawing>
                    <wp:anchor distT="0" distB="0" distL="114300" distR="114300" simplePos="0" relativeHeight="251662336" behindDoc="0" locked="0" layoutInCell="1" allowOverlap="1" wp14:anchorId="5D6ED449" wp14:editId="7FD2E6DB">
                      <wp:simplePos x="0" y="0"/>
                      <wp:positionH relativeFrom="column">
                        <wp:posOffset>1102416</wp:posOffset>
                      </wp:positionH>
                      <wp:positionV relativeFrom="paragraph">
                        <wp:posOffset>17780</wp:posOffset>
                      </wp:positionV>
                      <wp:extent cx="151075" cy="119269"/>
                      <wp:effectExtent l="0" t="0" r="20955" b="14605"/>
                      <wp:wrapNone/>
                      <wp:docPr id="283334823" name="Rectangle 283334823"/>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FC691E" id="Rectangle 283334823" o:spid="_x0000_s1026" style="position:absolute;margin-left:86.8pt;margin-top:1.4pt;width:11.9pt;height:9.4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Pr="00CD63E5">
              <w:rPr>
                <w:b/>
                <w:sz w:val="20"/>
                <w:lang w:val="ro"/>
              </w:rPr>
              <w:t>Da</w:t>
            </w:r>
          </w:p>
          <w:p w14:paraId="76504DDC" w14:textId="77777777" w:rsidR="00176F70" w:rsidRPr="00CD63E5" w:rsidRDefault="00176F70" w:rsidP="00AF4E17">
            <w:pPr>
              <w:pStyle w:val="TableParagraph"/>
              <w:tabs>
                <w:tab w:val="left" w:pos="8789"/>
              </w:tabs>
              <w:spacing w:line="210" w:lineRule="exact"/>
              <w:jc w:val="center"/>
              <w:rPr>
                <w:b/>
                <w:sz w:val="20"/>
              </w:rPr>
            </w:pPr>
          </w:p>
        </w:tc>
        <w:tc>
          <w:tcPr>
            <w:tcW w:w="4359" w:type="dxa"/>
          </w:tcPr>
          <w:p w14:paraId="01C7F1CD" w14:textId="77777777" w:rsidR="00176F70" w:rsidRPr="00CD63E5" w:rsidRDefault="00176F70" w:rsidP="00AF4E17">
            <w:pPr>
              <w:pStyle w:val="TableParagraph"/>
              <w:tabs>
                <w:tab w:val="left" w:pos="8789"/>
              </w:tabs>
              <w:spacing w:line="210" w:lineRule="exact"/>
              <w:jc w:val="center"/>
              <w:rPr>
                <w:b/>
                <w:sz w:val="20"/>
              </w:rPr>
            </w:pPr>
            <w:r>
              <w:rPr>
                <w:b/>
                <w:noProof/>
                <w:sz w:val="20"/>
                <w:lang w:val="ro" w:eastAsia="ro-RO"/>
              </w:rPr>
              <mc:AlternateContent>
                <mc:Choice Requires="wps">
                  <w:drawing>
                    <wp:anchor distT="0" distB="0" distL="114300" distR="114300" simplePos="0" relativeHeight="251663360" behindDoc="0" locked="0" layoutInCell="1" allowOverlap="1" wp14:anchorId="58EF66CE" wp14:editId="7347C16D">
                      <wp:simplePos x="0" y="0"/>
                      <wp:positionH relativeFrom="column">
                        <wp:posOffset>1080383</wp:posOffset>
                      </wp:positionH>
                      <wp:positionV relativeFrom="paragraph">
                        <wp:posOffset>34483</wp:posOffset>
                      </wp:positionV>
                      <wp:extent cx="159027" cy="134648"/>
                      <wp:effectExtent l="0" t="0" r="12700" b="17780"/>
                      <wp:wrapNone/>
                      <wp:docPr id="2012198444" name="Rectangle 2012198444"/>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CAFC0D" id="Rectangle 2012198444" o:spid="_x0000_s1026" style="position:absolute;margin-left:85.05pt;margin-top:2.7pt;width:12.5pt;height:10.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Pr="00CD63E5">
              <w:rPr>
                <w:b/>
                <w:sz w:val="20"/>
                <w:lang w:val="ro"/>
              </w:rPr>
              <w:t>Nu</w:t>
            </w:r>
          </w:p>
        </w:tc>
        <w:tc>
          <w:tcPr>
            <w:tcW w:w="992" w:type="dxa"/>
            <w:gridSpan w:val="2"/>
          </w:tcPr>
          <w:p w14:paraId="6E940921" w14:textId="77777777" w:rsidR="00176F70" w:rsidRDefault="00176F70" w:rsidP="00AF4E17">
            <w:pPr>
              <w:pStyle w:val="TableParagraph"/>
              <w:tabs>
                <w:tab w:val="left" w:pos="8789"/>
              </w:tabs>
              <w:jc w:val="center"/>
              <w:rPr>
                <w:sz w:val="20"/>
              </w:rPr>
            </w:pPr>
          </w:p>
        </w:tc>
        <w:tc>
          <w:tcPr>
            <w:tcW w:w="850" w:type="dxa"/>
            <w:gridSpan w:val="2"/>
          </w:tcPr>
          <w:p w14:paraId="402F3804" w14:textId="77777777" w:rsidR="00176F70" w:rsidRDefault="00176F70" w:rsidP="00AF4E17">
            <w:pPr>
              <w:pStyle w:val="TableParagraph"/>
              <w:tabs>
                <w:tab w:val="left" w:pos="8789"/>
              </w:tabs>
              <w:jc w:val="center"/>
              <w:rPr>
                <w:sz w:val="20"/>
              </w:rPr>
            </w:pPr>
          </w:p>
        </w:tc>
      </w:tr>
      <w:tr w:rsidR="00176F70" w:rsidRPr="00AF4E17" w14:paraId="1499701D" w14:textId="77777777" w:rsidTr="00183C58">
        <w:trPr>
          <w:gridAfter w:val="1"/>
          <w:wAfter w:w="21" w:type="dxa"/>
          <w:trHeight w:val="512"/>
        </w:trPr>
        <w:tc>
          <w:tcPr>
            <w:tcW w:w="10662" w:type="dxa"/>
            <w:gridSpan w:val="6"/>
          </w:tcPr>
          <w:p w14:paraId="79B0F44F" w14:textId="77777777" w:rsidR="00176F70" w:rsidRPr="00AF4E17" w:rsidRDefault="00176F70" w:rsidP="00AF4E17">
            <w:pPr>
              <w:pStyle w:val="TableParagraph"/>
              <w:tabs>
                <w:tab w:val="left" w:pos="8789"/>
              </w:tabs>
              <w:rPr>
                <w:sz w:val="24"/>
                <w:szCs w:val="24"/>
              </w:rPr>
            </w:pPr>
            <w:r>
              <w:rPr>
                <w:b/>
                <w:noProof/>
                <w:sz w:val="24"/>
                <w:szCs w:val="24"/>
                <w:lang w:val="ro" w:eastAsia="ro-RO"/>
              </w:rPr>
              <w:t>B.</w:t>
            </w:r>
            <w:r w:rsidRPr="00AF4E17">
              <w:rPr>
                <w:b/>
                <w:noProof/>
                <w:sz w:val="24"/>
                <w:szCs w:val="24"/>
                <w:lang w:val="ro" w:eastAsia="ro-RO"/>
              </w:rPr>
              <w:t>List</w:t>
            </w:r>
            <w:r w:rsidRPr="00AF4E17">
              <w:rPr>
                <w:b/>
                <w:noProof/>
                <w:sz w:val="24"/>
                <w:szCs w:val="24"/>
                <w:lang w:eastAsia="ro-RO"/>
              </w:rPr>
              <w:t xml:space="preserve">ă de verificare </w:t>
            </w:r>
            <w:r w:rsidRPr="00AF4E17">
              <w:rPr>
                <w:b/>
                <w:noProof/>
                <w:sz w:val="24"/>
                <w:szCs w:val="24"/>
                <w:lang w:val="ro" w:eastAsia="ro-RO"/>
              </w:rPr>
              <w:t>eligibilitate</w:t>
            </w:r>
          </w:p>
        </w:tc>
      </w:tr>
      <w:tr w:rsidR="009C187D" w:rsidRPr="005F0351" w14:paraId="078E3403" w14:textId="77777777" w:rsidTr="00183C58">
        <w:trPr>
          <w:trHeight w:val="512"/>
        </w:trPr>
        <w:tc>
          <w:tcPr>
            <w:tcW w:w="8841" w:type="dxa"/>
            <w:gridSpan w:val="3"/>
          </w:tcPr>
          <w:p w14:paraId="6BACB82C" w14:textId="2998F7B0" w:rsidR="001B047F" w:rsidRPr="005F0351" w:rsidRDefault="001B047F" w:rsidP="00B2343C">
            <w:pPr>
              <w:pStyle w:val="TableParagraph"/>
              <w:numPr>
                <w:ilvl w:val="0"/>
                <w:numId w:val="1"/>
              </w:numPr>
              <w:tabs>
                <w:tab w:val="left" w:pos="471"/>
              </w:tabs>
              <w:spacing w:line="276" w:lineRule="auto"/>
              <w:ind w:right="95"/>
              <w:jc w:val="both"/>
              <w:rPr>
                <w:i/>
                <w:sz w:val="20"/>
              </w:rPr>
            </w:pPr>
            <w:r w:rsidRPr="005F0351">
              <w:rPr>
                <w:i/>
                <w:sz w:val="20"/>
              </w:rPr>
              <w:t>Proiectul se încadrează în categoriile de acțiuni finanțabile menționate în prezentul Ghid, iar</w:t>
            </w:r>
            <w:r w:rsidRPr="005F0351">
              <w:rPr>
                <w:i/>
                <w:spacing w:val="1"/>
                <w:sz w:val="20"/>
              </w:rPr>
              <w:t xml:space="preserve"> </w:t>
            </w:r>
            <w:r w:rsidRPr="005F0351">
              <w:rPr>
                <w:i/>
                <w:sz w:val="20"/>
              </w:rPr>
              <w:t>perioada de implementare a proiectului este corelată cu perioada de eligibilitate a cheltuielilor,</w:t>
            </w:r>
            <w:r w:rsidRPr="005F0351">
              <w:rPr>
                <w:i/>
                <w:spacing w:val="1"/>
                <w:sz w:val="20"/>
              </w:rPr>
              <w:t xml:space="preserve"> </w:t>
            </w:r>
            <w:r w:rsidRPr="005F0351">
              <w:rPr>
                <w:i/>
                <w:sz w:val="20"/>
              </w:rPr>
              <w:t xml:space="preserve">care este cuprinsă între data </w:t>
            </w:r>
            <w:r w:rsidR="00D672B7" w:rsidRPr="005F0351">
              <w:rPr>
                <w:i/>
                <w:sz w:val="20"/>
              </w:rPr>
              <w:t>depunerii ofertei pentru finanțare la</w:t>
            </w:r>
            <w:r w:rsidRPr="005F0351">
              <w:rPr>
                <w:i/>
                <w:sz w:val="20"/>
              </w:rPr>
              <w:t xml:space="preserve"> ME și data preconizat</w:t>
            </w:r>
            <w:r w:rsidR="00770F76" w:rsidRPr="005F0351">
              <w:rPr>
                <w:i/>
                <w:sz w:val="20"/>
              </w:rPr>
              <w:t>ă</w:t>
            </w:r>
            <w:r w:rsidRPr="005F0351">
              <w:rPr>
                <w:i/>
                <w:sz w:val="20"/>
              </w:rPr>
              <w:t xml:space="preserve"> de finalizare, dar nu mai t</w:t>
            </w:r>
            <w:r w:rsidR="00770F76" w:rsidRPr="005F0351">
              <w:rPr>
                <w:i/>
                <w:sz w:val="20"/>
              </w:rPr>
              <w:t>â</w:t>
            </w:r>
            <w:r w:rsidRPr="005F0351">
              <w:rPr>
                <w:i/>
                <w:sz w:val="20"/>
              </w:rPr>
              <w:t xml:space="preserve">rziu de </w:t>
            </w:r>
            <w:r w:rsidR="00A8725D" w:rsidRPr="005F0351">
              <w:rPr>
                <w:i/>
                <w:sz w:val="20"/>
              </w:rPr>
              <w:t>3</w:t>
            </w:r>
            <w:r w:rsidR="000D3AD5">
              <w:rPr>
                <w:i/>
                <w:sz w:val="20"/>
              </w:rPr>
              <w:t>0</w:t>
            </w:r>
            <w:r w:rsidRPr="005F0351">
              <w:rPr>
                <w:i/>
                <w:sz w:val="20"/>
              </w:rPr>
              <w:t>.</w:t>
            </w:r>
            <w:r w:rsidR="000D3AD5">
              <w:rPr>
                <w:i/>
                <w:sz w:val="20"/>
              </w:rPr>
              <w:t>06</w:t>
            </w:r>
            <w:r w:rsidRPr="005F0351">
              <w:rPr>
                <w:i/>
                <w:sz w:val="20"/>
              </w:rPr>
              <w:t>.202</w:t>
            </w:r>
            <w:r w:rsidR="000D3AD5">
              <w:rPr>
                <w:i/>
                <w:sz w:val="20"/>
              </w:rPr>
              <w:t>6</w:t>
            </w:r>
            <w:r w:rsidRPr="005F0351">
              <w:rPr>
                <w:i/>
                <w:sz w:val="20"/>
              </w:rPr>
              <w:t>, cu respectarea regulilor de ajutor de stat.</w:t>
            </w:r>
          </w:p>
          <w:p w14:paraId="5C225609" w14:textId="77777777" w:rsidR="001B047F" w:rsidRPr="005F0351" w:rsidRDefault="001B047F" w:rsidP="001B047F">
            <w:pPr>
              <w:pStyle w:val="TableParagraph"/>
              <w:spacing w:before="10"/>
              <w:rPr>
                <w:sz w:val="12"/>
                <w:szCs w:val="12"/>
              </w:rPr>
            </w:pPr>
          </w:p>
          <w:p w14:paraId="2C4B8EA2" w14:textId="77777777" w:rsidR="001B047F" w:rsidRPr="005F0351" w:rsidRDefault="001B047F" w:rsidP="00B2343C">
            <w:pPr>
              <w:pStyle w:val="TableParagraph"/>
              <w:numPr>
                <w:ilvl w:val="1"/>
                <w:numId w:val="1"/>
              </w:numPr>
              <w:tabs>
                <w:tab w:val="left" w:pos="852"/>
                <w:tab w:val="left" w:pos="853"/>
              </w:tabs>
              <w:spacing w:line="230" w:lineRule="atLeast"/>
              <w:ind w:right="100"/>
              <w:rPr>
                <w:i/>
                <w:sz w:val="20"/>
              </w:rPr>
            </w:pPr>
            <w:r w:rsidRPr="005F0351">
              <w:rPr>
                <w:i/>
                <w:color w:val="FF0000"/>
                <w:sz w:val="20"/>
              </w:rPr>
              <w:t>Se</w:t>
            </w:r>
            <w:r w:rsidRPr="005F0351">
              <w:rPr>
                <w:i/>
                <w:color w:val="FF0000"/>
                <w:spacing w:val="8"/>
                <w:sz w:val="20"/>
              </w:rPr>
              <w:t xml:space="preserve"> </w:t>
            </w:r>
            <w:r w:rsidRPr="005F0351">
              <w:rPr>
                <w:i/>
                <w:color w:val="FF0000"/>
                <w:sz w:val="20"/>
              </w:rPr>
              <w:t>probează</w:t>
            </w:r>
            <w:r w:rsidRPr="005F0351">
              <w:rPr>
                <w:i/>
                <w:color w:val="FF0000"/>
                <w:spacing w:val="9"/>
                <w:sz w:val="20"/>
              </w:rPr>
              <w:t xml:space="preserve"> </w:t>
            </w:r>
            <w:r w:rsidRPr="005F0351">
              <w:rPr>
                <w:i/>
                <w:color w:val="FF0000"/>
                <w:sz w:val="20"/>
              </w:rPr>
              <w:t>prin</w:t>
            </w:r>
            <w:r w:rsidRPr="005F0351">
              <w:rPr>
                <w:i/>
                <w:color w:val="FF0000"/>
                <w:spacing w:val="8"/>
                <w:sz w:val="20"/>
              </w:rPr>
              <w:t xml:space="preserve"> </w:t>
            </w:r>
            <w:r w:rsidRPr="005F0351">
              <w:rPr>
                <w:i/>
                <w:color w:val="FF0000"/>
                <w:sz w:val="20"/>
              </w:rPr>
              <w:t>secțiunile</w:t>
            </w:r>
            <w:r w:rsidRPr="005F0351">
              <w:rPr>
                <w:i/>
                <w:color w:val="FF0000"/>
                <w:spacing w:val="8"/>
                <w:sz w:val="20"/>
              </w:rPr>
              <w:t xml:space="preserve"> </w:t>
            </w:r>
            <w:r w:rsidRPr="005F0351">
              <w:rPr>
                <w:i/>
                <w:color w:val="FF0000"/>
                <w:sz w:val="20"/>
              </w:rPr>
              <w:t>Obiectivele</w:t>
            </w:r>
            <w:r w:rsidRPr="005F0351">
              <w:rPr>
                <w:i/>
                <w:color w:val="FF0000"/>
                <w:spacing w:val="8"/>
                <w:sz w:val="20"/>
              </w:rPr>
              <w:t xml:space="preserve"> </w:t>
            </w:r>
            <w:r w:rsidRPr="005F0351">
              <w:rPr>
                <w:i/>
                <w:color w:val="FF0000"/>
                <w:sz w:val="20"/>
              </w:rPr>
              <w:t>proiectului,</w:t>
            </w:r>
            <w:r w:rsidRPr="005F0351">
              <w:rPr>
                <w:i/>
                <w:color w:val="FF0000"/>
                <w:spacing w:val="8"/>
                <w:sz w:val="20"/>
              </w:rPr>
              <w:t xml:space="preserve"> </w:t>
            </w:r>
            <w:r w:rsidRPr="005F0351">
              <w:rPr>
                <w:i/>
                <w:color w:val="FF0000"/>
                <w:sz w:val="20"/>
              </w:rPr>
              <w:t>Descrierea</w:t>
            </w:r>
            <w:r w:rsidRPr="005F0351">
              <w:rPr>
                <w:i/>
                <w:color w:val="FF0000"/>
                <w:spacing w:val="9"/>
                <w:sz w:val="20"/>
              </w:rPr>
              <w:t xml:space="preserve"> </w:t>
            </w:r>
            <w:r w:rsidRPr="005F0351">
              <w:rPr>
                <w:i/>
                <w:color w:val="FF0000"/>
                <w:sz w:val="20"/>
              </w:rPr>
              <w:t>proiectului</w:t>
            </w:r>
            <w:r w:rsidRPr="005F0351">
              <w:rPr>
                <w:i/>
                <w:color w:val="FF0000"/>
                <w:spacing w:val="10"/>
                <w:sz w:val="20"/>
              </w:rPr>
              <w:t xml:space="preserve"> </w:t>
            </w:r>
            <w:r w:rsidRPr="005F0351">
              <w:rPr>
                <w:i/>
                <w:color w:val="FF0000"/>
                <w:sz w:val="20"/>
              </w:rPr>
              <w:t>și</w:t>
            </w:r>
            <w:r w:rsidRPr="005F0351">
              <w:rPr>
                <w:i/>
                <w:color w:val="FF0000"/>
                <w:spacing w:val="8"/>
                <w:sz w:val="20"/>
              </w:rPr>
              <w:t xml:space="preserve"> </w:t>
            </w:r>
            <w:r w:rsidRPr="005F0351">
              <w:rPr>
                <w:i/>
                <w:color w:val="FF0000"/>
                <w:sz w:val="20"/>
              </w:rPr>
              <w:t>Activități</w:t>
            </w:r>
            <w:r w:rsidRPr="005F0351">
              <w:rPr>
                <w:i/>
                <w:color w:val="FF0000"/>
                <w:spacing w:val="-47"/>
                <w:sz w:val="20"/>
              </w:rPr>
              <w:t xml:space="preserve"> </w:t>
            </w:r>
            <w:r w:rsidRPr="005F0351">
              <w:rPr>
                <w:i/>
                <w:color w:val="FF0000"/>
                <w:sz w:val="20"/>
              </w:rPr>
              <w:t>previzionate</w:t>
            </w:r>
            <w:r w:rsidRPr="005F0351">
              <w:rPr>
                <w:i/>
                <w:color w:val="FF0000"/>
                <w:spacing w:val="-1"/>
                <w:sz w:val="20"/>
              </w:rPr>
              <w:t xml:space="preserve"> </w:t>
            </w:r>
            <w:r w:rsidRPr="005F0351">
              <w:rPr>
                <w:i/>
                <w:color w:val="FF0000"/>
                <w:sz w:val="20"/>
              </w:rPr>
              <w:t>din</w:t>
            </w:r>
            <w:r w:rsidRPr="005F0351">
              <w:rPr>
                <w:i/>
                <w:color w:val="FF0000"/>
                <w:spacing w:val="1"/>
                <w:sz w:val="20"/>
              </w:rPr>
              <w:t xml:space="preserve"> </w:t>
            </w:r>
            <w:r w:rsidRPr="005F0351">
              <w:rPr>
                <w:i/>
                <w:color w:val="FF0000"/>
                <w:sz w:val="20"/>
              </w:rPr>
              <w:t>Ofertă</w:t>
            </w:r>
          </w:p>
          <w:p w14:paraId="69AB9DE3" w14:textId="77777777" w:rsidR="001B047F" w:rsidRPr="005F0351" w:rsidRDefault="001B047F" w:rsidP="001B047F">
            <w:pPr>
              <w:pStyle w:val="TableParagraph"/>
              <w:rPr>
                <w:color w:val="FF0000"/>
                <w:sz w:val="12"/>
                <w:szCs w:val="12"/>
              </w:rPr>
            </w:pPr>
            <w:r w:rsidRPr="005F0351">
              <w:rPr>
                <w:sz w:val="18"/>
              </w:rPr>
              <w:tab/>
            </w:r>
          </w:p>
          <w:p w14:paraId="77D500C7" w14:textId="4875754A" w:rsidR="001B047F" w:rsidRPr="005F0351" w:rsidRDefault="001B047F" w:rsidP="001B047F">
            <w:pPr>
              <w:pStyle w:val="TableParagraph"/>
              <w:spacing w:line="276" w:lineRule="auto"/>
              <w:ind w:left="110" w:right="93"/>
              <w:jc w:val="both"/>
              <w:rPr>
                <w:i/>
                <w:color w:val="FF0000"/>
                <w:sz w:val="20"/>
              </w:rPr>
            </w:pPr>
            <w:r w:rsidRPr="005F0351">
              <w:rPr>
                <w:i/>
                <w:color w:val="FF0000"/>
                <w:sz w:val="20"/>
              </w:rPr>
              <w:t>ATENȚIE! Solicitanții de finanțare își vor lua angajamentul finalizării proiectelor din surse proprii în situația în</w:t>
            </w:r>
            <w:r w:rsidRPr="005F0351">
              <w:rPr>
                <w:i/>
                <w:color w:val="FF0000"/>
                <w:spacing w:val="1"/>
                <w:sz w:val="20"/>
              </w:rPr>
              <w:t xml:space="preserve"> </w:t>
            </w:r>
            <w:r w:rsidRPr="005F0351">
              <w:rPr>
                <w:i/>
                <w:color w:val="FF0000"/>
                <w:sz w:val="20"/>
              </w:rPr>
              <w:t>care</w:t>
            </w:r>
            <w:r w:rsidRPr="005F0351">
              <w:rPr>
                <w:i/>
                <w:color w:val="FF0000"/>
                <w:spacing w:val="-7"/>
                <w:sz w:val="20"/>
              </w:rPr>
              <w:t xml:space="preserve"> </w:t>
            </w:r>
            <w:r w:rsidRPr="005F0351">
              <w:rPr>
                <w:i/>
                <w:color w:val="FF0000"/>
                <w:sz w:val="20"/>
              </w:rPr>
              <w:t>implementarea</w:t>
            </w:r>
            <w:r w:rsidRPr="005F0351">
              <w:rPr>
                <w:i/>
                <w:color w:val="FF0000"/>
                <w:spacing w:val="-6"/>
                <w:sz w:val="20"/>
              </w:rPr>
              <w:t xml:space="preserve"> </w:t>
            </w:r>
            <w:r w:rsidRPr="005F0351">
              <w:rPr>
                <w:i/>
                <w:color w:val="FF0000"/>
                <w:sz w:val="20"/>
              </w:rPr>
              <w:t>proiectului</w:t>
            </w:r>
            <w:r w:rsidRPr="005F0351">
              <w:rPr>
                <w:i/>
                <w:color w:val="FF0000"/>
                <w:spacing w:val="-8"/>
                <w:sz w:val="20"/>
              </w:rPr>
              <w:t xml:space="preserve"> </w:t>
            </w:r>
            <w:r w:rsidRPr="005F0351">
              <w:rPr>
                <w:i/>
                <w:color w:val="FF0000"/>
                <w:sz w:val="20"/>
              </w:rPr>
              <w:t>depășește</w:t>
            </w:r>
            <w:r w:rsidRPr="005F0351">
              <w:rPr>
                <w:i/>
                <w:color w:val="FF0000"/>
                <w:spacing w:val="-8"/>
                <w:sz w:val="20"/>
              </w:rPr>
              <w:t xml:space="preserve"> </w:t>
            </w:r>
            <w:r w:rsidRPr="005F0351">
              <w:rPr>
                <w:i/>
                <w:color w:val="FF0000"/>
                <w:sz w:val="20"/>
              </w:rPr>
              <w:t>termenul</w:t>
            </w:r>
            <w:r w:rsidRPr="005F0351">
              <w:rPr>
                <w:i/>
                <w:color w:val="FF0000"/>
                <w:spacing w:val="-8"/>
                <w:sz w:val="20"/>
              </w:rPr>
              <w:t xml:space="preserve"> </w:t>
            </w:r>
            <w:r w:rsidRPr="005F0351">
              <w:rPr>
                <w:i/>
                <w:color w:val="FF0000"/>
                <w:sz w:val="20"/>
              </w:rPr>
              <w:t>de</w:t>
            </w:r>
            <w:r w:rsidRPr="005F0351">
              <w:rPr>
                <w:i/>
                <w:color w:val="FF0000"/>
                <w:spacing w:val="-7"/>
                <w:sz w:val="20"/>
              </w:rPr>
              <w:t xml:space="preserve"> </w:t>
            </w:r>
            <w:r w:rsidR="00083C6A">
              <w:rPr>
                <w:i/>
                <w:color w:val="FF0000"/>
                <w:sz w:val="20"/>
              </w:rPr>
              <w:t>30.06.2026</w:t>
            </w:r>
            <w:r w:rsidRPr="005F0351">
              <w:rPr>
                <w:i/>
                <w:color w:val="FF0000"/>
                <w:sz w:val="20"/>
              </w:rPr>
              <w:t>.</w:t>
            </w:r>
            <w:r w:rsidRPr="005F0351">
              <w:rPr>
                <w:i/>
                <w:color w:val="FF0000"/>
                <w:spacing w:val="-7"/>
                <w:sz w:val="20"/>
              </w:rPr>
              <w:t xml:space="preserve"> </w:t>
            </w:r>
            <w:r w:rsidRPr="005F0351">
              <w:rPr>
                <w:i/>
                <w:color w:val="FF0000"/>
                <w:sz w:val="20"/>
              </w:rPr>
              <w:t>Din</w:t>
            </w:r>
            <w:r w:rsidRPr="005F0351">
              <w:rPr>
                <w:i/>
                <w:color w:val="FF0000"/>
                <w:spacing w:val="-8"/>
                <w:sz w:val="20"/>
              </w:rPr>
              <w:t xml:space="preserve"> </w:t>
            </w:r>
            <w:r w:rsidRPr="005F0351">
              <w:rPr>
                <w:i/>
                <w:color w:val="FF0000"/>
                <w:sz w:val="20"/>
              </w:rPr>
              <w:t>acest</w:t>
            </w:r>
            <w:r w:rsidRPr="005F0351">
              <w:rPr>
                <w:i/>
                <w:color w:val="FF0000"/>
                <w:spacing w:val="-8"/>
                <w:sz w:val="20"/>
              </w:rPr>
              <w:t xml:space="preserve"> </w:t>
            </w:r>
            <w:r w:rsidRPr="005F0351">
              <w:rPr>
                <w:i/>
                <w:color w:val="FF0000"/>
                <w:sz w:val="20"/>
              </w:rPr>
              <w:t>considerent,</w:t>
            </w:r>
            <w:r w:rsidRPr="005F0351">
              <w:rPr>
                <w:i/>
                <w:color w:val="FF0000"/>
                <w:spacing w:val="-7"/>
                <w:sz w:val="20"/>
              </w:rPr>
              <w:t xml:space="preserve"> </w:t>
            </w:r>
            <w:r w:rsidRPr="005F0351">
              <w:rPr>
                <w:i/>
                <w:color w:val="FF0000"/>
                <w:sz w:val="20"/>
              </w:rPr>
              <w:t>recomandăm</w:t>
            </w:r>
            <w:r w:rsidRPr="005F0351">
              <w:rPr>
                <w:i/>
                <w:color w:val="FF0000"/>
                <w:spacing w:val="-48"/>
                <w:sz w:val="20"/>
              </w:rPr>
              <w:t xml:space="preserve">                       </w:t>
            </w:r>
            <w:r w:rsidRPr="005F0351">
              <w:rPr>
                <w:i/>
                <w:color w:val="FF0000"/>
                <w:sz w:val="20"/>
              </w:rPr>
              <w:t>dimensionarea realistă a investițiilor</w:t>
            </w:r>
            <w:r w:rsidRPr="005F0351">
              <w:rPr>
                <w:i/>
                <w:color w:val="FF0000"/>
                <w:spacing w:val="-2"/>
                <w:sz w:val="20"/>
              </w:rPr>
              <w:t xml:space="preserve"> </w:t>
            </w:r>
            <w:r w:rsidRPr="005F0351">
              <w:rPr>
                <w:i/>
                <w:color w:val="FF0000"/>
                <w:sz w:val="20"/>
              </w:rPr>
              <w:t>propuse</w:t>
            </w:r>
            <w:r w:rsidRPr="005F0351">
              <w:rPr>
                <w:i/>
                <w:color w:val="FF0000"/>
                <w:spacing w:val="-1"/>
                <w:sz w:val="20"/>
              </w:rPr>
              <w:t xml:space="preserve"> </w:t>
            </w:r>
            <w:r w:rsidRPr="005F0351">
              <w:rPr>
                <w:i/>
                <w:color w:val="FF0000"/>
                <w:sz w:val="20"/>
              </w:rPr>
              <w:t>astfel</w:t>
            </w:r>
            <w:r w:rsidRPr="005F0351">
              <w:rPr>
                <w:i/>
                <w:color w:val="FF0000"/>
                <w:spacing w:val="-2"/>
                <w:sz w:val="20"/>
              </w:rPr>
              <w:t xml:space="preserve"> </w:t>
            </w:r>
            <w:r w:rsidRPr="005F0351">
              <w:rPr>
                <w:i/>
                <w:color w:val="FF0000"/>
                <w:sz w:val="20"/>
              </w:rPr>
              <w:t>încât</w:t>
            </w:r>
            <w:r w:rsidRPr="005F0351">
              <w:rPr>
                <w:i/>
                <w:color w:val="FF0000"/>
                <w:spacing w:val="-1"/>
                <w:sz w:val="20"/>
              </w:rPr>
              <w:t xml:space="preserve"> </w:t>
            </w:r>
            <w:r w:rsidRPr="005F0351">
              <w:rPr>
                <w:i/>
                <w:color w:val="FF0000"/>
                <w:sz w:val="20"/>
              </w:rPr>
              <w:t>termenul</w:t>
            </w:r>
            <w:r w:rsidRPr="005F0351">
              <w:rPr>
                <w:i/>
                <w:color w:val="FF0000"/>
                <w:spacing w:val="-2"/>
                <w:sz w:val="20"/>
              </w:rPr>
              <w:t xml:space="preserve"> </w:t>
            </w:r>
            <w:r w:rsidRPr="005F0351">
              <w:rPr>
                <w:i/>
                <w:color w:val="FF0000"/>
                <w:sz w:val="20"/>
              </w:rPr>
              <w:t>de</w:t>
            </w:r>
            <w:r w:rsidRPr="005F0351">
              <w:rPr>
                <w:i/>
                <w:color w:val="FF0000"/>
                <w:spacing w:val="-1"/>
                <w:sz w:val="20"/>
              </w:rPr>
              <w:t xml:space="preserve"> </w:t>
            </w:r>
            <w:r w:rsidR="00083C6A">
              <w:rPr>
                <w:i/>
                <w:color w:val="FF0000"/>
                <w:sz w:val="20"/>
              </w:rPr>
              <w:t>30.06.2026</w:t>
            </w:r>
            <w:r w:rsidRPr="005F0351">
              <w:rPr>
                <w:i/>
                <w:color w:val="FF0000"/>
                <w:sz w:val="20"/>
              </w:rPr>
              <w:t xml:space="preserve"> să nu</w:t>
            </w:r>
            <w:r w:rsidRPr="005F0351">
              <w:rPr>
                <w:i/>
                <w:color w:val="FF0000"/>
                <w:spacing w:val="-2"/>
                <w:sz w:val="20"/>
              </w:rPr>
              <w:t xml:space="preserve"> </w:t>
            </w:r>
            <w:r w:rsidRPr="005F0351">
              <w:rPr>
                <w:i/>
                <w:color w:val="FF0000"/>
                <w:sz w:val="20"/>
              </w:rPr>
              <w:t>fie depășit.</w:t>
            </w:r>
          </w:p>
          <w:p w14:paraId="0FC73DDB" w14:textId="418BC10A" w:rsidR="009C187D" w:rsidRPr="005F0351" w:rsidRDefault="001B047F" w:rsidP="001B047F">
            <w:pPr>
              <w:pStyle w:val="TableParagraph"/>
              <w:spacing w:line="210" w:lineRule="exact"/>
              <w:ind w:left="110"/>
              <w:rPr>
                <w:b/>
                <w:sz w:val="20"/>
              </w:rPr>
            </w:pPr>
            <w:r w:rsidRPr="005F0351">
              <w:rPr>
                <w:i/>
                <w:color w:val="FF0000"/>
                <w:sz w:val="20"/>
              </w:rPr>
              <w:t>Se</w:t>
            </w:r>
            <w:r w:rsidRPr="005F0351">
              <w:rPr>
                <w:i/>
                <w:color w:val="FF0000"/>
                <w:spacing w:val="-3"/>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Declarația</w:t>
            </w:r>
            <w:r w:rsidRPr="005F0351">
              <w:rPr>
                <w:i/>
                <w:color w:val="FF0000"/>
                <w:spacing w:val="-2"/>
                <w:sz w:val="20"/>
              </w:rPr>
              <w:t xml:space="preserve"> </w:t>
            </w:r>
            <w:r w:rsidRPr="005F0351">
              <w:rPr>
                <w:i/>
                <w:color w:val="FF0000"/>
                <w:sz w:val="20"/>
              </w:rPr>
              <w:t>de</w:t>
            </w:r>
            <w:r w:rsidRPr="005F0351">
              <w:rPr>
                <w:i/>
                <w:color w:val="FF0000"/>
                <w:spacing w:val="-2"/>
                <w:sz w:val="20"/>
              </w:rPr>
              <w:t xml:space="preserve"> </w:t>
            </w:r>
            <w:r w:rsidRPr="005F0351">
              <w:rPr>
                <w:i/>
                <w:color w:val="FF0000"/>
                <w:sz w:val="20"/>
              </w:rPr>
              <w:t>angajament</w:t>
            </w:r>
          </w:p>
        </w:tc>
        <w:tc>
          <w:tcPr>
            <w:tcW w:w="992" w:type="dxa"/>
            <w:gridSpan w:val="2"/>
          </w:tcPr>
          <w:p w14:paraId="699CB586" w14:textId="77777777" w:rsidR="009C187D" w:rsidRPr="005F0351" w:rsidRDefault="009C187D" w:rsidP="00EE74BE">
            <w:pPr>
              <w:pStyle w:val="TableParagraph"/>
              <w:rPr>
                <w:sz w:val="20"/>
              </w:rPr>
            </w:pPr>
          </w:p>
        </w:tc>
        <w:tc>
          <w:tcPr>
            <w:tcW w:w="850" w:type="dxa"/>
            <w:gridSpan w:val="2"/>
          </w:tcPr>
          <w:p w14:paraId="3BECD402" w14:textId="77777777" w:rsidR="009C187D" w:rsidRPr="005F0351" w:rsidRDefault="009C187D" w:rsidP="00EE74BE">
            <w:pPr>
              <w:pStyle w:val="TableParagraph"/>
              <w:rPr>
                <w:sz w:val="20"/>
              </w:rPr>
            </w:pPr>
          </w:p>
        </w:tc>
      </w:tr>
      <w:tr w:rsidR="009A3C13" w:rsidRPr="005F0351" w14:paraId="36BA40F8" w14:textId="77777777" w:rsidTr="00183C58">
        <w:trPr>
          <w:trHeight w:val="512"/>
        </w:trPr>
        <w:tc>
          <w:tcPr>
            <w:tcW w:w="8841" w:type="dxa"/>
            <w:gridSpan w:val="3"/>
          </w:tcPr>
          <w:p w14:paraId="4EB2C9B3" w14:textId="77777777" w:rsidR="009A3C13" w:rsidRPr="005F0351" w:rsidRDefault="009A3C13" w:rsidP="00B2343C">
            <w:pPr>
              <w:pStyle w:val="ListParagraph"/>
              <w:numPr>
                <w:ilvl w:val="0"/>
                <w:numId w:val="1"/>
              </w:numPr>
              <w:autoSpaceDE/>
              <w:autoSpaceDN/>
              <w:ind w:right="136"/>
              <w:jc w:val="both"/>
              <w:rPr>
                <w:i/>
                <w:sz w:val="20"/>
              </w:rPr>
            </w:pPr>
            <w:r w:rsidRPr="005F0351">
              <w:rPr>
                <w:i/>
                <w:sz w:val="20"/>
              </w:rPr>
              <w:t>Proiectul respectă principiul  “demararea lucrărilor (Start of Works)”, adică nu s-au demarat alte activităţi cu excepţia celor referitoare la obținerea de terenuri și lucrările pregătitoare, cum ar fi obținerea avizelor, realizarea studiilor de fezabilitate și demararea procedurii de achiziție?</w:t>
            </w:r>
          </w:p>
          <w:p w14:paraId="5D4E4FB9" w14:textId="77777777" w:rsidR="009A3C13" w:rsidRPr="005F0351" w:rsidRDefault="009A3C13" w:rsidP="009A3C13">
            <w:pPr>
              <w:pStyle w:val="TableParagraph"/>
              <w:tabs>
                <w:tab w:val="left" w:pos="471"/>
              </w:tabs>
              <w:spacing w:line="276" w:lineRule="auto"/>
              <w:ind w:left="470" w:right="95"/>
              <w:jc w:val="both"/>
              <w:rPr>
                <w:i/>
                <w:sz w:val="6"/>
                <w:szCs w:val="6"/>
              </w:rPr>
            </w:pPr>
          </w:p>
          <w:p w14:paraId="0977AB1E" w14:textId="0D50515F" w:rsidR="009A3C13" w:rsidRPr="005F0351" w:rsidRDefault="009A3C13" w:rsidP="00B2343C">
            <w:pPr>
              <w:pStyle w:val="TableParagraph"/>
              <w:numPr>
                <w:ilvl w:val="0"/>
                <w:numId w:val="16"/>
              </w:numPr>
              <w:tabs>
                <w:tab w:val="left" w:pos="471"/>
              </w:tabs>
              <w:spacing w:line="276" w:lineRule="auto"/>
              <w:ind w:right="95"/>
              <w:jc w:val="both"/>
              <w:rPr>
                <w:i/>
                <w:sz w:val="20"/>
              </w:rPr>
            </w:pPr>
            <w:r w:rsidRPr="005F0351">
              <w:rPr>
                <w:i/>
                <w:color w:val="FF0000"/>
                <w:sz w:val="20"/>
              </w:rPr>
              <w:t>Se probează prin Declarația de conformitate cu ajutorul de stat</w:t>
            </w:r>
          </w:p>
        </w:tc>
        <w:tc>
          <w:tcPr>
            <w:tcW w:w="992" w:type="dxa"/>
            <w:gridSpan w:val="2"/>
          </w:tcPr>
          <w:p w14:paraId="4EEC4ED3" w14:textId="77777777" w:rsidR="009A3C13" w:rsidRPr="005F0351" w:rsidRDefault="009A3C13" w:rsidP="00EE74BE">
            <w:pPr>
              <w:pStyle w:val="TableParagraph"/>
              <w:rPr>
                <w:sz w:val="20"/>
              </w:rPr>
            </w:pPr>
          </w:p>
        </w:tc>
        <w:tc>
          <w:tcPr>
            <w:tcW w:w="850" w:type="dxa"/>
            <w:gridSpan w:val="2"/>
          </w:tcPr>
          <w:p w14:paraId="5A98E5F1" w14:textId="77777777" w:rsidR="009A3C13" w:rsidRPr="005F0351" w:rsidRDefault="009A3C13" w:rsidP="00EE74BE">
            <w:pPr>
              <w:pStyle w:val="TableParagraph"/>
              <w:rPr>
                <w:sz w:val="20"/>
              </w:rPr>
            </w:pPr>
          </w:p>
        </w:tc>
      </w:tr>
      <w:tr w:rsidR="009A3C13" w:rsidRPr="005F0351" w14:paraId="72EF8FF7" w14:textId="77777777" w:rsidTr="00183C58">
        <w:trPr>
          <w:trHeight w:val="512"/>
        </w:trPr>
        <w:tc>
          <w:tcPr>
            <w:tcW w:w="8841" w:type="dxa"/>
            <w:gridSpan w:val="3"/>
          </w:tcPr>
          <w:p w14:paraId="1DF945F4" w14:textId="77777777" w:rsidR="009A3C13" w:rsidRPr="005F0351" w:rsidRDefault="009A3C13" w:rsidP="00B2343C">
            <w:pPr>
              <w:pStyle w:val="TableParagraph"/>
              <w:numPr>
                <w:ilvl w:val="0"/>
                <w:numId w:val="1"/>
              </w:numPr>
              <w:tabs>
                <w:tab w:val="left" w:pos="471"/>
              </w:tabs>
              <w:ind w:right="907"/>
              <w:rPr>
                <w:i/>
                <w:sz w:val="20"/>
              </w:rPr>
            </w:pPr>
            <w:r w:rsidRPr="005F0351">
              <w:rPr>
                <w:i/>
                <w:sz w:val="20"/>
              </w:rPr>
              <w:t>Scopul</w:t>
            </w:r>
            <w:r w:rsidRPr="005F0351">
              <w:rPr>
                <w:i/>
                <w:spacing w:val="-3"/>
                <w:sz w:val="20"/>
              </w:rPr>
              <w:t xml:space="preserve"> </w:t>
            </w:r>
            <w:r w:rsidRPr="005F0351">
              <w:rPr>
                <w:i/>
                <w:sz w:val="20"/>
              </w:rPr>
              <w:t>și</w:t>
            </w:r>
            <w:r w:rsidRPr="005F0351">
              <w:rPr>
                <w:i/>
                <w:spacing w:val="-2"/>
                <w:sz w:val="20"/>
              </w:rPr>
              <w:t xml:space="preserve"> </w:t>
            </w:r>
            <w:r w:rsidRPr="005F0351">
              <w:rPr>
                <w:i/>
                <w:sz w:val="20"/>
              </w:rPr>
              <w:t>obiectivele</w:t>
            </w:r>
            <w:r w:rsidRPr="005F0351">
              <w:rPr>
                <w:i/>
                <w:spacing w:val="-1"/>
                <w:sz w:val="20"/>
              </w:rPr>
              <w:t xml:space="preserve"> </w:t>
            </w:r>
            <w:r w:rsidRPr="005F0351">
              <w:rPr>
                <w:i/>
                <w:sz w:val="20"/>
              </w:rPr>
              <w:t>proiectului</w:t>
            </w:r>
            <w:r w:rsidRPr="005F0351">
              <w:rPr>
                <w:i/>
                <w:spacing w:val="-2"/>
                <w:sz w:val="20"/>
              </w:rPr>
              <w:t xml:space="preserve"> </w:t>
            </w:r>
            <w:r w:rsidRPr="005F0351">
              <w:rPr>
                <w:i/>
                <w:sz w:val="20"/>
              </w:rPr>
              <w:t>trebuie</w:t>
            </w:r>
            <w:r w:rsidRPr="005F0351">
              <w:rPr>
                <w:i/>
                <w:spacing w:val="-1"/>
                <w:sz w:val="20"/>
              </w:rPr>
              <w:t xml:space="preserve"> </w:t>
            </w:r>
            <w:r w:rsidRPr="005F0351">
              <w:rPr>
                <w:i/>
                <w:sz w:val="20"/>
              </w:rPr>
              <w:t>să fie</w:t>
            </w:r>
            <w:r w:rsidRPr="005F0351">
              <w:rPr>
                <w:i/>
                <w:spacing w:val="-2"/>
                <w:sz w:val="20"/>
              </w:rPr>
              <w:t xml:space="preserve"> </w:t>
            </w:r>
            <w:r w:rsidRPr="005F0351">
              <w:rPr>
                <w:i/>
                <w:sz w:val="20"/>
              </w:rPr>
              <w:t>în concordanță cu tipurile</w:t>
            </w:r>
            <w:r w:rsidRPr="005F0351">
              <w:rPr>
                <w:i/>
                <w:spacing w:val="-1"/>
                <w:sz w:val="20"/>
              </w:rPr>
              <w:t xml:space="preserve"> </w:t>
            </w:r>
            <w:r w:rsidRPr="005F0351">
              <w:rPr>
                <w:i/>
                <w:sz w:val="20"/>
              </w:rPr>
              <w:t>de</w:t>
            </w:r>
            <w:r w:rsidRPr="005F0351">
              <w:rPr>
                <w:i/>
                <w:spacing w:val="-3"/>
                <w:sz w:val="20"/>
              </w:rPr>
              <w:t xml:space="preserve"> </w:t>
            </w:r>
            <w:r w:rsidRPr="005F0351">
              <w:rPr>
                <w:i/>
                <w:sz w:val="20"/>
              </w:rPr>
              <w:t>acțiuni</w:t>
            </w:r>
            <w:r w:rsidRPr="005F0351">
              <w:rPr>
                <w:i/>
                <w:spacing w:val="-2"/>
                <w:sz w:val="20"/>
              </w:rPr>
              <w:t xml:space="preserve"> </w:t>
            </w:r>
            <w:r w:rsidRPr="005F0351">
              <w:rPr>
                <w:i/>
                <w:sz w:val="20"/>
              </w:rPr>
              <w:t>și</w:t>
            </w:r>
            <w:r w:rsidRPr="005F0351">
              <w:rPr>
                <w:i/>
                <w:spacing w:val="-3"/>
                <w:sz w:val="20"/>
              </w:rPr>
              <w:t xml:space="preserve"> </w:t>
            </w:r>
            <w:r w:rsidRPr="005F0351">
              <w:rPr>
                <w:i/>
                <w:sz w:val="20"/>
              </w:rPr>
              <w:t>cu</w:t>
            </w:r>
            <w:r w:rsidRPr="005F0351">
              <w:rPr>
                <w:i/>
                <w:spacing w:val="-47"/>
                <w:sz w:val="20"/>
              </w:rPr>
              <w:t xml:space="preserve"> </w:t>
            </w:r>
            <w:r w:rsidRPr="005F0351">
              <w:rPr>
                <w:i/>
                <w:sz w:val="20"/>
              </w:rPr>
              <w:t>activitățile</w:t>
            </w:r>
            <w:r w:rsidRPr="005F0351">
              <w:rPr>
                <w:i/>
                <w:spacing w:val="-2"/>
                <w:sz w:val="20"/>
              </w:rPr>
              <w:t xml:space="preserve"> </w:t>
            </w:r>
            <w:r w:rsidRPr="005F0351">
              <w:rPr>
                <w:i/>
                <w:sz w:val="20"/>
              </w:rPr>
              <w:t>eligibile din</w:t>
            </w:r>
            <w:r w:rsidRPr="005F0351">
              <w:rPr>
                <w:i/>
                <w:spacing w:val="1"/>
                <w:sz w:val="20"/>
              </w:rPr>
              <w:t xml:space="preserve"> </w:t>
            </w:r>
            <w:r w:rsidRPr="005F0351">
              <w:rPr>
                <w:i/>
                <w:sz w:val="20"/>
              </w:rPr>
              <w:t>prezentul</w:t>
            </w:r>
            <w:r w:rsidRPr="005F0351">
              <w:rPr>
                <w:i/>
                <w:spacing w:val="-1"/>
                <w:sz w:val="20"/>
              </w:rPr>
              <w:t xml:space="preserve"> </w:t>
            </w:r>
            <w:r w:rsidRPr="005F0351">
              <w:rPr>
                <w:i/>
                <w:sz w:val="20"/>
              </w:rPr>
              <w:t>ghid</w:t>
            </w:r>
          </w:p>
          <w:p w14:paraId="46A2F901" w14:textId="77777777" w:rsidR="00CF4451" w:rsidRPr="005F0351" w:rsidRDefault="00CF4451" w:rsidP="009A3C13">
            <w:pPr>
              <w:pStyle w:val="TableParagraph"/>
              <w:spacing w:before="2"/>
              <w:rPr>
                <w:sz w:val="6"/>
                <w:szCs w:val="6"/>
              </w:rPr>
            </w:pPr>
          </w:p>
          <w:p w14:paraId="6CACBEB1" w14:textId="57BA1171" w:rsidR="009A3C13" w:rsidRPr="005F0351" w:rsidRDefault="009A3C13" w:rsidP="00B2343C">
            <w:pPr>
              <w:pStyle w:val="ListParagraph"/>
              <w:numPr>
                <w:ilvl w:val="0"/>
                <w:numId w:val="16"/>
              </w:numPr>
              <w:autoSpaceDE/>
              <w:autoSpaceDN/>
              <w:ind w:right="136"/>
              <w:jc w:val="both"/>
            </w:pPr>
            <w:r w:rsidRPr="005F0351">
              <w:rPr>
                <w:i/>
                <w:color w:val="FF0000"/>
                <w:sz w:val="20"/>
              </w:rPr>
              <w:t>Se</w:t>
            </w:r>
            <w:r w:rsidRPr="005F0351">
              <w:rPr>
                <w:i/>
                <w:color w:val="FF0000"/>
                <w:spacing w:val="12"/>
                <w:sz w:val="20"/>
              </w:rPr>
              <w:t xml:space="preserve"> </w:t>
            </w:r>
            <w:r w:rsidRPr="005F0351">
              <w:rPr>
                <w:i/>
                <w:color w:val="FF0000"/>
                <w:sz w:val="20"/>
              </w:rPr>
              <w:t>probează</w:t>
            </w:r>
            <w:r w:rsidRPr="005F0351">
              <w:rPr>
                <w:i/>
                <w:color w:val="FF0000"/>
                <w:spacing w:val="10"/>
                <w:sz w:val="20"/>
              </w:rPr>
              <w:t xml:space="preserve"> </w:t>
            </w:r>
            <w:r w:rsidRPr="005F0351">
              <w:rPr>
                <w:i/>
                <w:color w:val="FF0000"/>
                <w:sz w:val="20"/>
              </w:rPr>
              <w:t>prin</w:t>
            </w:r>
            <w:r w:rsidRPr="005F0351">
              <w:rPr>
                <w:i/>
                <w:color w:val="FF0000"/>
                <w:spacing w:val="12"/>
                <w:sz w:val="20"/>
              </w:rPr>
              <w:t xml:space="preserve"> </w:t>
            </w:r>
            <w:r w:rsidRPr="005F0351">
              <w:rPr>
                <w:i/>
                <w:color w:val="FF0000"/>
                <w:sz w:val="20"/>
              </w:rPr>
              <w:t>secțiunile</w:t>
            </w:r>
            <w:r w:rsidRPr="005F0351">
              <w:rPr>
                <w:i/>
                <w:color w:val="FF0000"/>
                <w:spacing w:val="11"/>
                <w:sz w:val="20"/>
              </w:rPr>
              <w:t xml:space="preserve"> </w:t>
            </w:r>
            <w:r w:rsidRPr="005F0351">
              <w:rPr>
                <w:i/>
                <w:color w:val="FF0000"/>
                <w:sz w:val="20"/>
              </w:rPr>
              <w:t>Obiectivele</w:t>
            </w:r>
            <w:r w:rsidRPr="005F0351">
              <w:rPr>
                <w:i/>
                <w:color w:val="FF0000"/>
                <w:spacing w:val="15"/>
                <w:sz w:val="20"/>
              </w:rPr>
              <w:t xml:space="preserve"> </w:t>
            </w:r>
            <w:r w:rsidRPr="005F0351">
              <w:rPr>
                <w:i/>
                <w:color w:val="FF0000"/>
                <w:sz w:val="20"/>
              </w:rPr>
              <w:t>proiectului,</w:t>
            </w:r>
            <w:r w:rsidRPr="005F0351">
              <w:rPr>
                <w:i/>
                <w:color w:val="FF0000"/>
                <w:spacing w:val="9"/>
                <w:sz w:val="20"/>
              </w:rPr>
              <w:t xml:space="preserve"> </w:t>
            </w:r>
            <w:r w:rsidRPr="005F0351">
              <w:rPr>
                <w:i/>
                <w:color w:val="FF0000"/>
                <w:sz w:val="20"/>
              </w:rPr>
              <w:t>Descrierea</w:t>
            </w:r>
            <w:r w:rsidRPr="005F0351">
              <w:rPr>
                <w:i/>
                <w:color w:val="FF0000"/>
                <w:spacing w:val="12"/>
                <w:sz w:val="20"/>
              </w:rPr>
              <w:t xml:space="preserve"> </w:t>
            </w:r>
            <w:r w:rsidRPr="005F0351">
              <w:rPr>
                <w:i/>
                <w:color w:val="FF0000"/>
                <w:sz w:val="20"/>
              </w:rPr>
              <w:t>proiectului</w:t>
            </w:r>
            <w:r w:rsidRPr="005F0351">
              <w:rPr>
                <w:i/>
                <w:color w:val="FF0000"/>
                <w:spacing w:val="14"/>
                <w:sz w:val="20"/>
              </w:rPr>
              <w:t xml:space="preserve"> </w:t>
            </w:r>
            <w:r w:rsidRPr="005F0351">
              <w:rPr>
                <w:i/>
                <w:color w:val="FF0000"/>
                <w:sz w:val="20"/>
              </w:rPr>
              <w:t>și</w:t>
            </w:r>
            <w:r w:rsidRPr="005F0351">
              <w:rPr>
                <w:i/>
                <w:color w:val="FF0000"/>
                <w:spacing w:val="9"/>
                <w:sz w:val="20"/>
              </w:rPr>
              <w:t xml:space="preserve"> </w:t>
            </w:r>
            <w:r w:rsidRPr="005F0351">
              <w:rPr>
                <w:i/>
                <w:color w:val="FF0000"/>
                <w:sz w:val="20"/>
              </w:rPr>
              <w:t>Justificare</w:t>
            </w:r>
            <w:r w:rsidRPr="005F0351">
              <w:rPr>
                <w:i/>
                <w:color w:val="FF0000"/>
                <w:spacing w:val="12"/>
                <w:sz w:val="20"/>
              </w:rPr>
              <w:t xml:space="preserve"> </w:t>
            </w:r>
            <w:r w:rsidRPr="005F0351">
              <w:rPr>
                <w:i/>
                <w:color w:val="FF0000"/>
                <w:sz w:val="20"/>
              </w:rPr>
              <w:t>din</w:t>
            </w:r>
            <w:r w:rsidRPr="005F0351">
              <w:rPr>
                <w:i/>
                <w:color w:val="FF0000"/>
                <w:spacing w:val="-47"/>
                <w:sz w:val="20"/>
              </w:rPr>
              <w:t xml:space="preserve"> </w:t>
            </w:r>
            <w:r w:rsidRPr="005F0351">
              <w:rPr>
                <w:i/>
                <w:color w:val="FF0000"/>
                <w:sz w:val="20"/>
              </w:rPr>
              <w:t>Ofertă</w:t>
            </w:r>
          </w:p>
        </w:tc>
        <w:tc>
          <w:tcPr>
            <w:tcW w:w="992" w:type="dxa"/>
            <w:gridSpan w:val="2"/>
          </w:tcPr>
          <w:p w14:paraId="3A1C8E9A" w14:textId="77777777" w:rsidR="009A3C13" w:rsidRPr="005F0351" w:rsidRDefault="009A3C13" w:rsidP="009A3C13">
            <w:pPr>
              <w:pStyle w:val="TableParagraph"/>
              <w:rPr>
                <w:sz w:val="20"/>
              </w:rPr>
            </w:pPr>
          </w:p>
        </w:tc>
        <w:tc>
          <w:tcPr>
            <w:tcW w:w="850" w:type="dxa"/>
            <w:gridSpan w:val="2"/>
          </w:tcPr>
          <w:p w14:paraId="74977EFC" w14:textId="77777777" w:rsidR="009A3C13" w:rsidRPr="005F0351" w:rsidRDefault="009A3C13" w:rsidP="009A3C13">
            <w:pPr>
              <w:pStyle w:val="TableParagraph"/>
              <w:rPr>
                <w:sz w:val="20"/>
              </w:rPr>
            </w:pPr>
          </w:p>
        </w:tc>
      </w:tr>
      <w:tr w:rsidR="009A3C13" w:rsidRPr="005F0351" w14:paraId="159C6EFE" w14:textId="77777777" w:rsidTr="00183C58">
        <w:trPr>
          <w:trHeight w:val="512"/>
        </w:trPr>
        <w:tc>
          <w:tcPr>
            <w:tcW w:w="8841" w:type="dxa"/>
            <w:gridSpan w:val="3"/>
          </w:tcPr>
          <w:p w14:paraId="183BF166" w14:textId="77777777" w:rsidR="009A3C13" w:rsidRPr="005F0351" w:rsidRDefault="009A3C13" w:rsidP="009A3C13">
            <w:pPr>
              <w:pStyle w:val="TableParagraph"/>
              <w:spacing w:line="223" w:lineRule="exact"/>
              <w:ind w:left="470" w:hanging="320"/>
              <w:rPr>
                <w:i/>
                <w:sz w:val="20"/>
              </w:rPr>
            </w:pPr>
            <w:r w:rsidRPr="005F0351">
              <w:rPr>
                <w:i/>
                <w:sz w:val="20"/>
              </w:rPr>
              <w:t>d) Valoarea</w:t>
            </w:r>
            <w:r w:rsidRPr="005F0351">
              <w:rPr>
                <w:i/>
                <w:spacing w:val="-1"/>
                <w:sz w:val="20"/>
              </w:rPr>
              <w:t xml:space="preserve"> </w:t>
            </w:r>
            <w:r w:rsidRPr="005F0351">
              <w:rPr>
                <w:i/>
                <w:sz w:val="20"/>
              </w:rPr>
              <w:t>eligibilă</w:t>
            </w:r>
            <w:r w:rsidRPr="005F0351">
              <w:rPr>
                <w:i/>
                <w:spacing w:val="-4"/>
                <w:sz w:val="20"/>
              </w:rPr>
              <w:t xml:space="preserve"> </w:t>
            </w:r>
            <w:r w:rsidRPr="005F0351">
              <w:rPr>
                <w:i/>
                <w:sz w:val="20"/>
              </w:rPr>
              <w:t>a</w:t>
            </w:r>
            <w:r w:rsidRPr="005F0351">
              <w:rPr>
                <w:i/>
                <w:spacing w:val="-1"/>
                <w:sz w:val="20"/>
              </w:rPr>
              <w:t xml:space="preserve"> </w:t>
            </w:r>
            <w:r w:rsidRPr="005F0351">
              <w:rPr>
                <w:i/>
                <w:sz w:val="20"/>
              </w:rPr>
              <w:t>proiectului</w:t>
            </w:r>
            <w:r w:rsidRPr="005F0351">
              <w:rPr>
                <w:i/>
                <w:spacing w:val="-2"/>
                <w:sz w:val="20"/>
              </w:rPr>
              <w:t xml:space="preserve"> </w:t>
            </w:r>
            <w:r w:rsidRPr="005F0351">
              <w:rPr>
                <w:i/>
                <w:sz w:val="20"/>
              </w:rPr>
              <w:t>se</w:t>
            </w:r>
            <w:r w:rsidRPr="005F0351">
              <w:rPr>
                <w:i/>
                <w:spacing w:val="-2"/>
                <w:sz w:val="20"/>
              </w:rPr>
              <w:t xml:space="preserve"> </w:t>
            </w:r>
            <w:r w:rsidRPr="005F0351">
              <w:rPr>
                <w:i/>
                <w:sz w:val="20"/>
              </w:rPr>
              <w:t>încadrează</w:t>
            </w:r>
            <w:r w:rsidRPr="005F0351">
              <w:rPr>
                <w:i/>
                <w:spacing w:val="-1"/>
                <w:sz w:val="20"/>
              </w:rPr>
              <w:t xml:space="preserve"> </w:t>
            </w:r>
            <w:r w:rsidRPr="005F0351">
              <w:rPr>
                <w:i/>
                <w:sz w:val="20"/>
              </w:rPr>
              <w:t>în</w:t>
            </w:r>
            <w:r w:rsidRPr="005F0351">
              <w:rPr>
                <w:i/>
                <w:spacing w:val="-1"/>
                <w:sz w:val="20"/>
              </w:rPr>
              <w:t xml:space="preserve"> </w:t>
            </w:r>
            <w:r w:rsidRPr="005F0351">
              <w:rPr>
                <w:i/>
                <w:sz w:val="20"/>
              </w:rPr>
              <w:t>limita</w:t>
            </w:r>
            <w:r w:rsidRPr="005F0351">
              <w:rPr>
                <w:i/>
                <w:spacing w:val="-1"/>
                <w:sz w:val="20"/>
              </w:rPr>
              <w:t xml:space="preserve"> </w:t>
            </w:r>
            <w:r w:rsidRPr="005F0351">
              <w:rPr>
                <w:i/>
                <w:sz w:val="20"/>
              </w:rPr>
              <w:t>prevăzută</w:t>
            </w:r>
            <w:r w:rsidRPr="005F0351">
              <w:rPr>
                <w:i/>
                <w:spacing w:val="-1"/>
                <w:sz w:val="20"/>
              </w:rPr>
              <w:t xml:space="preserve"> </w:t>
            </w:r>
            <w:r w:rsidRPr="005F0351">
              <w:rPr>
                <w:i/>
                <w:sz w:val="20"/>
              </w:rPr>
              <w:t>de</w:t>
            </w:r>
            <w:r w:rsidRPr="005F0351">
              <w:rPr>
                <w:i/>
                <w:spacing w:val="-2"/>
                <w:sz w:val="20"/>
              </w:rPr>
              <w:t xml:space="preserve"> </w:t>
            </w:r>
            <w:r w:rsidRPr="005F0351">
              <w:rPr>
                <w:i/>
                <w:sz w:val="20"/>
              </w:rPr>
              <w:t>prezentul</w:t>
            </w:r>
            <w:r w:rsidRPr="005F0351">
              <w:rPr>
                <w:i/>
                <w:spacing w:val="-3"/>
                <w:sz w:val="20"/>
              </w:rPr>
              <w:t xml:space="preserve"> </w:t>
            </w:r>
            <w:r w:rsidRPr="005F0351">
              <w:rPr>
                <w:i/>
                <w:sz w:val="20"/>
              </w:rPr>
              <w:t>ghid</w:t>
            </w:r>
          </w:p>
          <w:p w14:paraId="4EA88542" w14:textId="77777777" w:rsidR="009A3C13" w:rsidRPr="005F0351" w:rsidRDefault="009A3C13" w:rsidP="009A3C13">
            <w:pPr>
              <w:pStyle w:val="TableParagraph"/>
              <w:spacing w:before="1"/>
              <w:rPr>
                <w:sz w:val="6"/>
                <w:szCs w:val="6"/>
              </w:rPr>
            </w:pPr>
          </w:p>
          <w:p w14:paraId="254F6D0B" w14:textId="320D1F73" w:rsidR="009A3C13" w:rsidRPr="005F0351" w:rsidRDefault="009A3C13" w:rsidP="00B2343C">
            <w:pPr>
              <w:pStyle w:val="ListParagraph"/>
              <w:numPr>
                <w:ilvl w:val="0"/>
                <w:numId w:val="16"/>
              </w:numPr>
              <w:autoSpaceDE/>
              <w:autoSpaceDN/>
              <w:jc w:val="both"/>
            </w:pPr>
            <w:r w:rsidRPr="005F0351">
              <w:rPr>
                <w:i/>
                <w:color w:val="FF0000"/>
                <w:sz w:val="20"/>
              </w:rPr>
              <w:t>Se</w:t>
            </w:r>
            <w:r w:rsidRPr="005F0351">
              <w:rPr>
                <w:i/>
                <w:color w:val="FF0000"/>
                <w:spacing w:val="-2"/>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secțiunea Buget</w:t>
            </w:r>
            <w:r w:rsidRPr="005F0351">
              <w:rPr>
                <w:i/>
                <w:color w:val="FF0000"/>
                <w:spacing w:val="-2"/>
                <w:sz w:val="20"/>
              </w:rPr>
              <w:t xml:space="preserve"> </w:t>
            </w:r>
            <w:r w:rsidRPr="005F0351">
              <w:rPr>
                <w:i/>
                <w:color w:val="FF0000"/>
                <w:sz w:val="20"/>
              </w:rPr>
              <w:t>Activități</w:t>
            </w:r>
            <w:r w:rsidRPr="005F0351">
              <w:rPr>
                <w:i/>
                <w:color w:val="FF0000"/>
                <w:spacing w:val="-3"/>
                <w:sz w:val="20"/>
              </w:rPr>
              <w:t xml:space="preserve"> </w:t>
            </w:r>
            <w:r w:rsidRPr="005F0351">
              <w:rPr>
                <w:i/>
                <w:color w:val="FF0000"/>
                <w:sz w:val="20"/>
              </w:rPr>
              <w:t>și</w:t>
            </w:r>
            <w:r w:rsidRPr="005F0351">
              <w:rPr>
                <w:i/>
                <w:color w:val="FF0000"/>
                <w:spacing w:val="-2"/>
                <w:sz w:val="20"/>
              </w:rPr>
              <w:t xml:space="preserve"> </w:t>
            </w:r>
            <w:r w:rsidRPr="005F0351">
              <w:rPr>
                <w:i/>
                <w:color w:val="FF0000"/>
                <w:sz w:val="20"/>
              </w:rPr>
              <w:t>Cheltuieli</w:t>
            </w:r>
            <w:r w:rsidRPr="005F0351">
              <w:rPr>
                <w:i/>
                <w:color w:val="FF0000"/>
                <w:spacing w:val="-3"/>
                <w:sz w:val="20"/>
              </w:rPr>
              <w:t xml:space="preserve"> </w:t>
            </w:r>
            <w:r w:rsidRPr="005F0351">
              <w:rPr>
                <w:i/>
                <w:color w:val="FF0000"/>
                <w:sz w:val="20"/>
              </w:rPr>
              <w:t>din</w:t>
            </w:r>
            <w:r w:rsidRPr="005F0351">
              <w:rPr>
                <w:i/>
                <w:color w:val="FF0000"/>
                <w:spacing w:val="-1"/>
                <w:sz w:val="20"/>
              </w:rPr>
              <w:t xml:space="preserve"> O</w:t>
            </w:r>
            <w:r w:rsidRPr="005F0351">
              <w:rPr>
                <w:i/>
                <w:color w:val="FF0000"/>
                <w:sz w:val="20"/>
              </w:rPr>
              <w:t>fertă</w:t>
            </w:r>
          </w:p>
        </w:tc>
        <w:tc>
          <w:tcPr>
            <w:tcW w:w="992" w:type="dxa"/>
            <w:gridSpan w:val="2"/>
          </w:tcPr>
          <w:p w14:paraId="7317134A" w14:textId="77777777" w:rsidR="009A3C13" w:rsidRPr="005F0351" w:rsidRDefault="009A3C13" w:rsidP="009A3C13">
            <w:pPr>
              <w:pStyle w:val="TableParagraph"/>
              <w:rPr>
                <w:sz w:val="20"/>
              </w:rPr>
            </w:pPr>
          </w:p>
        </w:tc>
        <w:tc>
          <w:tcPr>
            <w:tcW w:w="850" w:type="dxa"/>
            <w:gridSpan w:val="2"/>
          </w:tcPr>
          <w:p w14:paraId="574BE4FC" w14:textId="77777777" w:rsidR="009A3C13" w:rsidRPr="005F0351" w:rsidRDefault="009A3C13" w:rsidP="009A3C13">
            <w:pPr>
              <w:pStyle w:val="TableParagraph"/>
              <w:rPr>
                <w:sz w:val="20"/>
              </w:rPr>
            </w:pPr>
          </w:p>
        </w:tc>
      </w:tr>
      <w:tr w:rsidR="009A3C13" w:rsidRPr="005F0351" w14:paraId="3F1DF818" w14:textId="77777777" w:rsidTr="00183C58">
        <w:trPr>
          <w:trHeight w:val="512"/>
        </w:trPr>
        <w:tc>
          <w:tcPr>
            <w:tcW w:w="8841" w:type="dxa"/>
            <w:gridSpan w:val="3"/>
          </w:tcPr>
          <w:p w14:paraId="3C7C5CE3" w14:textId="77777777" w:rsidR="009A3C13" w:rsidRPr="005F0351" w:rsidRDefault="009A3C13" w:rsidP="009A3C13">
            <w:pPr>
              <w:pStyle w:val="TableParagraph"/>
              <w:tabs>
                <w:tab w:val="left" w:pos="150"/>
              </w:tabs>
              <w:spacing w:before="3"/>
              <w:ind w:left="150" w:right="486"/>
              <w:rPr>
                <w:i/>
                <w:sz w:val="20"/>
              </w:rPr>
            </w:pPr>
            <w:r w:rsidRPr="005F0351">
              <w:rPr>
                <w:i/>
                <w:sz w:val="20"/>
              </w:rPr>
              <w:t xml:space="preserve">e) Proiectul trebuie să fie localizat în România </w:t>
            </w:r>
          </w:p>
          <w:p w14:paraId="0A044FB4" w14:textId="77777777" w:rsidR="009A3C13" w:rsidRPr="005F0351" w:rsidRDefault="009A3C13" w:rsidP="009A3C13">
            <w:pPr>
              <w:pStyle w:val="TableParagraph"/>
              <w:tabs>
                <w:tab w:val="left" w:pos="470"/>
                <w:tab w:val="left" w:pos="471"/>
              </w:tabs>
              <w:spacing w:before="3"/>
              <w:ind w:left="470" w:right="486"/>
              <w:rPr>
                <w:i/>
                <w:sz w:val="6"/>
                <w:szCs w:val="6"/>
              </w:rPr>
            </w:pPr>
          </w:p>
          <w:p w14:paraId="257EBBB5" w14:textId="62725AB2" w:rsidR="009A3C13" w:rsidRPr="005F0351" w:rsidRDefault="009A3C13" w:rsidP="00B2343C">
            <w:pPr>
              <w:pStyle w:val="ListParagraph"/>
              <w:numPr>
                <w:ilvl w:val="0"/>
                <w:numId w:val="16"/>
              </w:numPr>
              <w:autoSpaceDE/>
              <w:autoSpaceDN/>
              <w:jc w:val="both"/>
            </w:pPr>
            <w:r w:rsidRPr="005F0351">
              <w:rPr>
                <w:i/>
                <w:color w:val="FF0000"/>
                <w:sz w:val="20"/>
              </w:rPr>
              <w:t>Se</w:t>
            </w:r>
            <w:r w:rsidRPr="005F0351">
              <w:rPr>
                <w:i/>
                <w:color w:val="FF0000"/>
                <w:spacing w:val="-2"/>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Pr="005F0351">
              <w:rPr>
                <w:i/>
                <w:color w:val="FF0000"/>
                <w:spacing w:val="-1"/>
                <w:sz w:val="20"/>
              </w:rPr>
              <w:t xml:space="preserve"> </w:t>
            </w:r>
            <w:r w:rsidRPr="005F0351">
              <w:rPr>
                <w:i/>
                <w:color w:val="FF0000"/>
                <w:sz w:val="20"/>
              </w:rPr>
              <w:t>secțiunea</w:t>
            </w:r>
            <w:r w:rsidRPr="005F0351">
              <w:rPr>
                <w:i/>
                <w:color w:val="FF0000"/>
                <w:spacing w:val="-1"/>
                <w:sz w:val="20"/>
              </w:rPr>
              <w:t xml:space="preserve"> </w:t>
            </w:r>
            <w:r w:rsidRPr="005F0351">
              <w:rPr>
                <w:i/>
                <w:color w:val="FF0000"/>
                <w:sz w:val="20"/>
              </w:rPr>
              <w:t>Localizare</w:t>
            </w:r>
            <w:r w:rsidRPr="005F0351">
              <w:rPr>
                <w:i/>
                <w:color w:val="FF0000"/>
                <w:spacing w:val="-2"/>
                <w:sz w:val="20"/>
              </w:rPr>
              <w:t xml:space="preserve"> </w:t>
            </w:r>
            <w:r w:rsidRPr="005F0351">
              <w:rPr>
                <w:i/>
                <w:color w:val="FF0000"/>
                <w:sz w:val="20"/>
              </w:rPr>
              <w:t>proiect</w:t>
            </w:r>
            <w:r w:rsidRPr="005F0351">
              <w:rPr>
                <w:i/>
                <w:color w:val="FF0000"/>
                <w:spacing w:val="-2"/>
                <w:sz w:val="20"/>
              </w:rPr>
              <w:t xml:space="preserve"> </w:t>
            </w:r>
            <w:r w:rsidRPr="005F0351">
              <w:rPr>
                <w:i/>
                <w:color w:val="FF0000"/>
                <w:sz w:val="20"/>
              </w:rPr>
              <w:t>din Ofertă</w:t>
            </w:r>
          </w:p>
        </w:tc>
        <w:tc>
          <w:tcPr>
            <w:tcW w:w="992" w:type="dxa"/>
            <w:gridSpan w:val="2"/>
          </w:tcPr>
          <w:p w14:paraId="09F3CBE6" w14:textId="77777777" w:rsidR="009A3C13" w:rsidRPr="005F0351" w:rsidRDefault="009A3C13" w:rsidP="009A3C13">
            <w:pPr>
              <w:pStyle w:val="TableParagraph"/>
              <w:rPr>
                <w:sz w:val="20"/>
              </w:rPr>
            </w:pPr>
          </w:p>
        </w:tc>
        <w:tc>
          <w:tcPr>
            <w:tcW w:w="850" w:type="dxa"/>
            <w:gridSpan w:val="2"/>
          </w:tcPr>
          <w:p w14:paraId="68E1F26C" w14:textId="77777777" w:rsidR="009A3C13" w:rsidRPr="005F0351" w:rsidRDefault="009A3C13" w:rsidP="009A3C13">
            <w:pPr>
              <w:pStyle w:val="TableParagraph"/>
              <w:rPr>
                <w:sz w:val="20"/>
              </w:rPr>
            </w:pPr>
          </w:p>
        </w:tc>
      </w:tr>
      <w:tr w:rsidR="009A3C13" w:rsidRPr="005F0351" w14:paraId="3BF99063" w14:textId="77777777" w:rsidTr="00183C58">
        <w:trPr>
          <w:trHeight w:val="512"/>
        </w:trPr>
        <w:tc>
          <w:tcPr>
            <w:tcW w:w="8841" w:type="dxa"/>
            <w:gridSpan w:val="3"/>
          </w:tcPr>
          <w:p w14:paraId="580E423E" w14:textId="5E59CCCF" w:rsidR="009A3C13" w:rsidRPr="005F0351" w:rsidRDefault="009A3C13" w:rsidP="00B2343C">
            <w:pPr>
              <w:pStyle w:val="TableParagraph"/>
              <w:numPr>
                <w:ilvl w:val="0"/>
                <w:numId w:val="2"/>
              </w:numPr>
              <w:tabs>
                <w:tab w:val="left" w:pos="470"/>
                <w:tab w:val="left" w:pos="471"/>
              </w:tabs>
              <w:spacing w:before="3"/>
              <w:ind w:right="486"/>
              <w:rPr>
                <w:i/>
                <w:sz w:val="20"/>
              </w:rPr>
            </w:pPr>
            <w:r w:rsidRPr="005F0351">
              <w:rPr>
                <w:i/>
                <w:sz w:val="20"/>
              </w:rPr>
              <w:lastRenderedPageBreak/>
              <w:t>Proiectul îndeplineste cumulativ condițiile privind caracterul unitar?</w:t>
            </w:r>
          </w:p>
          <w:p w14:paraId="36130288" w14:textId="77777777" w:rsidR="009A3C13" w:rsidRPr="005F0351" w:rsidRDefault="009A3C13" w:rsidP="00CD63E5">
            <w:pPr>
              <w:pStyle w:val="TableParagraph"/>
              <w:tabs>
                <w:tab w:val="left" w:pos="470"/>
                <w:tab w:val="left" w:pos="471"/>
              </w:tabs>
              <w:spacing w:before="3"/>
              <w:ind w:left="313" w:right="486"/>
              <w:rPr>
                <w:i/>
                <w:sz w:val="6"/>
                <w:szCs w:val="6"/>
              </w:rPr>
            </w:pPr>
          </w:p>
          <w:p w14:paraId="36102DB9" w14:textId="77777777" w:rsidR="009A3C13" w:rsidRPr="005F0351" w:rsidRDefault="009A3C13" w:rsidP="009A3C13">
            <w:pPr>
              <w:pStyle w:val="TableParagraph"/>
              <w:tabs>
                <w:tab w:val="left" w:pos="470"/>
                <w:tab w:val="left" w:pos="471"/>
              </w:tabs>
              <w:spacing w:before="3"/>
              <w:ind w:left="1190" w:right="486"/>
              <w:rPr>
                <w:i/>
                <w:color w:val="FF0000"/>
                <w:sz w:val="20"/>
              </w:rPr>
            </w:pPr>
            <w:r w:rsidRPr="005F0351">
              <w:rPr>
                <w:i/>
                <w:color w:val="FF0000"/>
                <w:sz w:val="20"/>
              </w:rPr>
              <w:t>Se probează prin:</w:t>
            </w:r>
          </w:p>
          <w:p w14:paraId="25B6ECF2" w14:textId="0DE4923E" w:rsidR="009A3C13" w:rsidRPr="005F0351" w:rsidRDefault="009A3C13" w:rsidP="00B2343C">
            <w:pPr>
              <w:pStyle w:val="TableParagraph"/>
              <w:numPr>
                <w:ilvl w:val="0"/>
                <w:numId w:val="16"/>
              </w:numPr>
              <w:tabs>
                <w:tab w:val="left" w:pos="470"/>
                <w:tab w:val="left" w:pos="471"/>
              </w:tabs>
              <w:spacing w:before="3"/>
              <w:ind w:right="486"/>
              <w:rPr>
                <w:i/>
                <w:color w:val="FF0000"/>
                <w:sz w:val="20"/>
              </w:rPr>
            </w:pPr>
            <w:r w:rsidRPr="005F0351">
              <w:rPr>
                <w:i/>
                <w:color w:val="FF0000"/>
                <w:sz w:val="20"/>
              </w:rPr>
              <w:t>Descrierea investiției prezentată în  Anexa 1 (Formularul Ofertei)</w:t>
            </w:r>
          </w:p>
          <w:p w14:paraId="40F3ED86" w14:textId="14CB0A8D" w:rsidR="009A3C13" w:rsidRPr="005F0351" w:rsidRDefault="009A3C13" w:rsidP="00B2343C">
            <w:pPr>
              <w:pStyle w:val="TableParagraph"/>
              <w:numPr>
                <w:ilvl w:val="0"/>
                <w:numId w:val="16"/>
              </w:numPr>
              <w:tabs>
                <w:tab w:val="left" w:pos="470"/>
                <w:tab w:val="left" w:pos="471"/>
              </w:tabs>
              <w:spacing w:before="3"/>
              <w:ind w:right="486"/>
              <w:rPr>
                <w:i/>
                <w:color w:val="FF0000"/>
                <w:sz w:val="20"/>
              </w:rPr>
            </w:pPr>
            <w:r w:rsidRPr="005F0351">
              <w:rPr>
                <w:i/>
                <w:color w:val="FF0000"/>
                <w:sz w:val="20"/>
              </w:rPr>
              <w:t xml:space="preserve">Declarația de eligibilitate (Anexa 3.a ) </w:t>
            </w:r>
          </w:p>
        </w:tc>
        <w:tc>
          <w:tcPr>
            <w:tcW w:w="992" w:type="dxa"/>
            <w:gridSpan w:val="2"/>
          </w:tcPr>
          <w:p w14:paraId="68EBFD2D" w14:textId="77777777" w:rsidR="009A3C13" w:rsidRPr="005F0351" w:rsidRDefault="009A3C13" w:rsidP="009A3C13">
            <w:pPr>
              <w:pStyle w:val="TableParagraph"/>
              <w:rPr>
                <w:sz w:val="20"/>
              </w:rPr>
            </w:pPr>
          </w:p>
        </w:tc>
        <w:tc>
          <w:tcPr>
            <w:tcW w:w="850" w:type="dxa"/>
            <w:gridSpan w:val="2"/>
          </w:tcPr>
          <w:p w14:paraId="405C9CD6" w14:textId="77777777" w:rsidR="009A3C13" w:rsidRPr="005F0351" w:rsidRDefault="009A3C13" w:rsidP="009A3C13">
            <w:pPr>
              <w:pStyle w:val="TableParagraph"/>
              <w:rPr>
                <w:sz w:val="20"/>
              </w:rPr>
            </w:pPr>
          </w:p>
        </w:tc>
      </w:tr>
      <w:tr w:rsidR="009A3C13" w:rsidRPr="005F0351" w14:paraId="1A667CB1" w14:textId="77777777" w:rsidTr="00183C58">
        <w:trPr>
          <w:trHeight w:val="512"/>
        </w:trPr>
        <w:tc>
          <w:tcPr>
            <w:tcW w:w="8841" w:type="dxa"/>
            <w:gridSpan w:val="3"/>
          </w:tcPr>
          <w:p w14:paraId="02F9B4FD" w14:textId="77777777" w:rsidR="009A3C13" w:rsidRPr="005F0351" w:rsidRDefault="009A3C13" w:rsidP="00B2343C">
            <w:pPr>
              <w:pStyle w:val="TableParagraph"/>
              <w:numPr>
                <w:ilvl w:val="0"/>
                <w:numId w:val="2"/>
              </w:numPr>
              <w:tabs>
                <w:tab w:val="left" w:pos="471"/>
              </w:tabs>
              <w:ind w:right="94"/>
              <w:jc w:val="both"/>
              <w:rPr>
                <w:i/>
                <w:sz w:val="20"/>
              </w:rPr>
            </w:pPr>
            <w:r w:rsidRPr="005F0351">
              <w:rPr>
                <w:i/>
                <w:sz w:val="20"/>
              </w:rPr>
              <w:t>Proiectul</w:t>
            </w:r>
            <w:r w:rsidRPr="005F0351">
              <w:rPr>
                <w:i/>
                <w:spacing w:val="-4"/>
                <w:sz w:val="20"/>
              </w:rPr>
              <w:t xml:space="preserve"> </w:t>
            </w:r>
            <w:r w:rsidRPr="005F0351">
              <w:rPr>
                <w:i/>
                <w:sz w:val="20"/>
              </w:rPr>
              <w:t>respectă</w:t>
            </w:r>
            <w:r w:rsidRPr="005F0351">
              <w:rPr>
                <w:i/>
                <w:spacing w:val="-1"/>
                <w:sz w:val="20"/>
              </w:rPr>
              <w:t xml:space="preserve"> </w:t>
            </w:r>
            <w:r w:rsidRPr="005F0351">
              <w:rPr>
                <w:i/>
                <w:sz w:val="20"/>
              </w:rPr>
              <w:t>reglementările</w:t>
            </w:r>
            <w:r w:rsidRPr="005F0351">
              <w:rPr>
                <w:i/>
                <w:spacing w:val="-3"/>
                <w:sz w:val="20"/>
              </w:rPr>
              <w:t xml:space="preserve"> </w:t>
            </w:r>
            <w:r w:rsidRPr="005F0351">
              <w:rPr>
                <w:i/>
                <w:sz w:val="20"/>
              </w:rPr>
              <w:t>naționale</w:t>
            </w:r>
            <w:r w:rsidRPr="005F0351">
              <w:rPr>
                <w:i/>
                <w:spacing w:val="-4"/>
                <w:sz w:val="20"/>
              </w:rPr>
              <w:t xml:space="preserve"> </w:t>
            </w:r>
            <w:r w:rsidRPr="005F0351">
              <w:rPr>
                <w:i/>
                <w:sz w:val="20"/>
              </w:rPr>
              <w:t>și</w:t>
            </w:r>
            <w:r w:rsidRPr="005F0351">
              <w:rPr>
                <w:i/>
                <w:spacing w:val="-4"/>
                <w:sz w:val="20"/>
              </w:rPr>
              <w:t xml:space="preserve"> </w:t>
            </w:r>
            <w:r w:rsidRPr="005F0351">
              <w:rPr>
                <w:i/>
                <w:sz w:val="20"/>
              </w:rPr>
              <w:t>comunitare</w:t>
            </w:r>
            <w:r w:rsidRPr="005F0351">
              <w:rPr>
                <w:i/>
                <w:spacing w:val="-4"/>
                <w:sz w:val="20"/>
              </w:rPr>
              <w:t xml:space="preserve"> </w:t>
            </w:r>
            <w:r w:rsidRPr="005F0351">
              <w:rPr>
                <w:i/>
                <w:sz w:val="20"/>
              </w:rPr>
              <w:t>privind</w:t>
            </w:r>
            <w:r w:rsidRPr="005F0351">
              <w:rPr>
                <w:i/>
                <w:spacing w:val="-2"/>
                <w:sz w:val="20"/>
              </w:rPr>
              <w:t xml:space="preserve"> </w:t>
            </w:r>
            <w:r w:rsidRPr="005F0351">
              <w:rPr>
                <w:i/>
                <w:sz w:val="20"/>
              </w:rPr>
              <w:t>egalitatea</w:t>
            </w:r>
            <w:r w:rsidRPr="005F0351">
              <w:rPr>
                <w:i/>
                <w:spacing w:val="-1"/>
                <w:sz w:val="20"/>
              </w:rPr>
              <w:t xml:space="preserve"> </w:t>
            </w:r>
            <w:r w:rsidRPr="005F0351">
              <w:rPr>
                <w:i/>
                <w:sz w:val="20"/>
              </w:rPr>
              <w:t>de</w:t>
            </w:r>
            <w:r w:rsidRPr="005F0351">
              <w:rPr>
                <w:i/>
                <w:spacing w:val="-4"/>
                <w:sz w:val="20"/>
              </w:rPr>
              <w:t xml:space="preserve"> </w:t>
            </w:r>
            <w:r w:rsidRPr="005F0351">
              <w:rPr>
                <w:i/>
                <w:sz w:val="20"/>
              </w:rPr>
              <w:t>șanse,</w:t>
            </w:r>
            <w:r w:rsidRPr="005F0351">
              <w:rPr>
                <w:i/>
                <w:spacing w:val="2"/>
                <w:sz w:val="20"/>
              </w:rPr>
              <w:t xml:space="preserve"> </w:t>
            </w:r>
            <w:r w:rsidRPr="005F0351">
              <w:rPr>
                <w:i/>
                <w:sz w:val="20"/>
              </w:rPr>
              <w:t>dezvoltarea</w:t>
            </w:r>
            <w:r w:rsidRPr="005F0351">
              <w:rPr>
                <w:i/>
                <w:spacing w:val="-48"/>
                <w:sz w:val="20"/>
              </w:rPr>
              <w:t xml:space="preserve"> </w:t>
            </w:r>
            <w:r w:rsidRPr="005F0351">
              <w:rPr>
                <w:i/>
                <w:sz w:val="20"/>
              </w:rPr>
              <w:t>durabilă, principiile de transparență referitoare la achizițiile publice (inclusiv dacă sunt incluse activități care au fost demarate anterior</w:t>
            </w:r>
            <w:r w:rsidRPr="005F0351">
              <w:rPr>
                <w:i/>
                <w:spacing w:val="1"/>
                <w:sz w:val="20"/>
              </w:rPr>
              <w:t xml:space="preserve"> </w:t>
            </w:r>
            <w:r w:rsidRPr="005F0351">
              <w:rPr>
                <w:i/>
                <w:sz w:val="20"/>
              </w:rPr>
              <w:t>depunerii</w:t>
            </w:r>
            <w:r w:rsidRPr="005F0351">
              <w:rPr>
                <w:i/>
                <w:spacing w:val="-2"/>
                <w:sz w:val="20"/>
              </w:rPr>
              <w:t xml:space="preserve"> </w:t>
            </w:r>
            <w:r w:rsidRPr="005F0351">
              <w:rPr>
                <w:i/>
                <w:sz w:val="20"/>
              </w:rPr>
              <w:t>proiectului), informare și</w:t>
            </w:r>
            <w:r w:rsidRPr="005F0351">
              <w:rPr>
                <w:i/>
                <w:spacing w:val="-2"/>
                <w:sz w:val="20"/>
              </w:rPr>
              <w:t xml:space="preserve"> </w:t>
            </w:r>
            <w:r w:rsidRPr="005F0351">
              <w:rPr>
                <w:i/>
                <w:sz w:val="20"/>
              </w:rPr>
              <w:t>publicitate și</w:t>
            </w:r>
            <w:r w:rsidRPr="005F0351">
              <w:rPr>
                <w:i/>
                <w:spacing w:val="-1"/>
                <w:sz w:val="20"/>
              </w:rPr>
              <w:t xml:space="preserve"> </w:t>
            </w:r>
            <w:r w:rsidRPr="005F0351">
              <w:rPr>
                <w:i/>
                <w:sz w:val="20"/>
              </w:rPr>
              <w:t>ajutorul</w:t>
            </w:r>
            <w:r w:rsidRPr="005F0351">
              <w:rPr>
                <w:i/>
                <w:spacing w:val="-1"/>
                <w:sz w:val="20"/>
              </w:rPr>
              <w:t xml:space="preserve"> </w:t>
            </w:r>
            <w:r w:rsidRPr="005F0351">
              <w:rPr>
                <w:i/>
                <w:sz w:val="20"/>
              </w:rPr>
              <w:t>de</w:t>
            </w:r>
            <w:r w:rsidRPr="005F0351">
              <w:rPr>
                <w:i/>
                <w:spacing w:val="-1"/>
                <w:sz w:val="20"/>
              </w:rPr>
              <w:t xml:space="preserve"> </w:t>
            </w:r>
            <w:r w:rsidRPr="005F0351">
              <w:rPr>
                <w:i/>
                <w:sz w:val="20"/>
              </w:rPr>
              <w:t>stat</w:t>
            </w:r>
          </w:p>
          <w:p w14:paraId="40A0FA58" w14:textId="77777777" w:rsidR="009A3C13" w:rsidRPr="005F0351" w:rsidRDefault="009A3C13" w:rsidP="009A3C13">
            <w:pPr>
              <w:pStyle w:val="TableParagraph"/>
              <w:spacing w:before="3"/>
              <w:rPr>
                <w:sz w:val="6"/>
                <w:szCs w:val="6"/>
              </w:rPr>
            </w:pPr>
          </w:p>
          <w:p w14:paraId="1D8C0A90" w14:textId="77777777" w:rsidR="00C5095A" w:rsidRPr="005F0351" w:rsidRDefault="009A3C13" w:rsidP="00C5095A">
            <w:pPr>
              <w:pStyle w:val="ListParagraph"/>
              <w:autoSpaceDE/>
              <w:autoSpaceDN/>
              <w:ind w:left="470" w:firstLine="0"/>
              <w:jc w:val="both"/>
              <w:rPr>
                <w:i/>
                <w:color w:val="FF0000"/>
                <w:sz w:val="20"/>
              </w:rPr>
            </w:pPr>
            <w:r w:rsidRPr="005F0351">
              <w:rPr>
                <w:i/>
                <w:color w:val="FF0000"/>
                <w:sz w:val="20"/>
              </w:rPr>
              <w:t>Se probează prin</w:t>
            </w:r>
            <w:r w:rsidR="00C5095A" w:rsidRPr="005F0351">
              <w:rPr>
                <w:i/>
                <w:color w:val="FF0000"/>
                <w:sz w:val="20"/>
                <w:lang w:val="en-US"/>
              </w:rPr>
              <w:t>:</w:t>
            </w:r>
          </w:p>
          <w:p w14:paraId="70BB3F26" w14:textId="4C607546" w:rsidR="00C5095A" w:rsidRPr="005F0351" w:rsidRDefault="009A3C13" w:rsidP="00B2343C">
            <w:pPr>
              <w:pStyle w:val="ListParagraph"/>
              <w:numPr>
                <w:ilvl w:val="0"/>
                <w:numId w:val="17"/>
              </w:numPr>
              <w:autoSpaceDE/>
              <w:autoSpaceDN/>
              <w:jc w:val="both"/>
            </w:pPr>
            <w:r w:rsidRPr="005F0351">
              <w:rPr>
                <w:i/>
                <w:color w:val="FF0000"/>
                <w:sz w:val="20"/>
              </w:rPr>
              <w:t>Declarația de eligibilitate,</w:t>
            </w:r>
          </w:p>
          <w:p w14:paraId="5EA05F5D" w14:textId="2B7FE528" w:rsidR="00C5095A" w:rsidRPr="005F0351" w:rsidRDefault="00C5095A" w:rsidP="00B2343C">
            <w:pPr>
              <w:pStyle w:val="ListParagraph"/>
              <w:numPr>
                <w:ilvl w:val="0"/>
                <w:numId w:val="17"/>
              </w:numPr>
              <w:autoSpaceDE/>
              <w:autoSpaceDN/>
              <w:jc w:val="both"/>
            </w:pPr>
            <w:r w:rsidRPr="005F0351">
              <w:rPr>
                <w:i/>
                <w:color w:val="FF0000"/>
                <w:sz w:val="20"/>
              </w:rPr>
              <w:t>S</w:t>
            </w:r>
            <w:r w:rsidR="009A3C13" w:rsidRPr="005F0351">
              <w:rPr>
                <w:i/>
                <w:color w:val="FF0000"/>
                <w:sz w:val="20"/>
              </w:rPr>
              <w:t>ecțiunile Descrierea proiectului, Ajutor de stat</w:t>
            </w:r>
            <w:r w:rsidR="009A3C13" w:rsidRPr="005F0351">
              <w:rPr>
                <w:i/>
                <w:color w:val="FF0000"/>
                <w:spacing w:val="1"/>
                <w:sz w:val="20"/>
              </w:rPr>
              <w:t xml:space="preserve"> </w:t>
            </w:r>
            <w:r w:rsidR="009A3C13" w:rsidRPr="005F0351">
              <w:rPr>
                <w:i/>
                <w:color w:val="FF0000"/>
                <w:sz w:val="20"/>
              </w:rPr>
              <w:t>și</w:t>
            </w:r>
            <w:r w:rsidR="009A3C13" w:rsidRPr="005F0351">
              <w:rPr>
                <w:i/>
                <w:color w:val="FF0000"/>
                <w:spacing w:val="1"/>
                <w:sz w:val="20"/>
              </w:rPr>
              <w:t xml:space="preserve"> </w:t>
            </w:r>
            <w:r w:rsidR="009A3C13" w:rsidRPr="005F0351">
              <w:rPr>
                <w:i/>
                <w:color w:val="FF0000"/>
                <w:sz w:val="20"/>
              </w:rPr>
              <w:t>Activități</w:t>
            </w:r>
            <w:r w:rsidR="009A3C13" w:rsidRPr="005F0351">
              <w:rPr>
                <w:i/>
                <w:color w:val="FF0000"/>
                <w:spacing w:val="1"/>
                <w:sz w:val="20"/>
              </w:rPr>
              <w:t xml:space="preserve"> </w:t>
            </w:r>
            <w:r w:rsidR="009A3C13" w:rsidRPr="005F0351">
              <w:rPr>
                <w:i/>
                <w:color w:val="FF0000"/>
                <w:sz w:val="20"/>
              </w:rPr>
              <w:t>previzionate</w:t>
            </w:r>
            <w:r w:rsidR="009A3C13" w:rsidRPr="005F0351">
              <w:rPr>
                <w:i/>
                <w:color w:val="FF0000"/>
                <w:spacing w:val="1"/>
                <w:sz w:val="20"/>
              </w:rPr>
              <w:t xml:space="preserve"> </w:t>
            </w:r>
            <w:r w:rsidR="009A3C13" w:rsidRPr="005F0351">
              <w:rPr>
                <w:i/>
                <w:color w:val="FF0000"/>
                <w:sz w:val="20"/>
              </w:rPr>
              <w:t>din</w:t>
            </w:r>
            <w:r w:rsidR="009A3C13" w:rsidRPr="005F0351">
              <w:rPr>
                <w:i/>
                <w:color w:val="FF0000"/>
                <w:spacing w:val="1"/>
                <w:sz w:val="20"/>
              </w:rPr>
              <w:t xml:space="preserve"> </w:t>
            </w:r>
            <w:r w:rsidR="009A3C13" w:rsidRPr="005F0351">
              <w:rPr>
                <w:i/>
                <w:color w:val="FF0000"/>
                <w:sz w:val="20"/>
              </w:rPr>
              <w:t>Ofertă,</w:t>
            </w:r>
            <w:r w:rsidR="009A3C13" w:rsidRPr="005F0351">
              <w:rPr>
                <w:i/>
                <w:color w:val="FF0000"/>
                <w:spacing w:val="1"/>
                <w:sz w:val="20"/>
              </w:rPr>
              <w:t xml:space="preserve"> </w:t>
            </w:r>
          </w:p>
          <w:p w14:paraId="78632EE8" w14:textId="77777777" w:rsidR="00C5095A" w:rsidRPr="005F0351" w:rsidRDefault="009A3C13" w:rsidP="00B2343C">
            <w:pPr>
              <w:pStyle w:val="ListParagraph"/>
              <w:numPr>
                <w:ilvl w:val="0"/>
                <w:numId w:val="17"/>
              </w:numPr>
              <w:autoSpaceDE/>
              <w:autoSpaceDN/>
              <w:jc w:val="both"/>
            </w:pPr>
            <w:r w:rsidRPr="005F0351">
              <w:rPr>
                <w:i/>
                <w:color w:val="FF0000"/>
                <w:sz w:val="20"/>
              </w:rPr>
              <w:t>Planul</w:t>
            </w:r>
            <w:r w:rsidRPr="005F0351">
              <w:rPr>
                <w:i/>
                <w:color w:val="FF0000"/>
                <w:spacing w:val="1"/>
                <w:sz w:val="20"/>
              </w:rPr>
              <w:t xml:space="preserve"> </w:t>
            </w:r>
            <w:r w:rsidRPr="005F0351">
              <w:rPr>
                <w:i/>
                <w:color w:val="FF0000"/>
                <w:sz w:val="20"/>
              </w:rPr>
              <w:t>de</w:t>
            </w:r>
            <w:r w:rsidRPr="005F0351">
              <w:rPr>
                <w:i/>
                <w:color w:val="FF0000"/>
                <w:spacing w:val="1"/>
                <w:sz w:val="20"/>
              </w:rPr>
              <w:t xml:space="preserve"> </w:t>
            </w:r>
            <w:r w:rsidRPr="005F0351">
              <w:rPr>
                <w:i/>
                <w:color w:val="FF0000"/>
                <w:sz w:val="20"/>
              </w:rPr>
              <w:t>informare</w:t>
            </w:r>
            <w:r w:rsidRPr="005F0351">
              <w:rPr>
                <w:i/>
                <w:color w:val="FF0000"/>
                <w:spacing w:val="1"/>
                <w:sz w:val="20"/>
              </w:rPr>
              <w:t xml:space="preserve"> </w:t>
            </w:r>
            <w:r w:rsidRPr="005F0351">
              <w:rPr>
                <w:i/>
                <w:color w:val="FF0000"/>
                <w:sz w:val="20"/>
              </w:rPr>
              <w:t>și</w:t>
            </w:r>
            <w:r w:rsidRPr="005F0351">
              <w:rPr>
                <w:i/>
                <w:color w:val="FF0000"/>
                <w:spacing w:val="1"/>
                <w:sz w:val="20"/>
              </w:rPr>
              <w:t xml:space="preserve"> </w:t>
            </w:r>
            <w:r w:rsidRPr="005F0351">
              <w:rPr>
                <w:i/>
                <w:color w:val="FF0000"/>
                <w:sz w:val="20"/>
              </w:rPr>
              <w:t>publicitate,</w:t>
            </w:r>
            <w:r w:rsidRPr="005F0351">
              <w:rPr>
                <w:i/>
                <w:color w:val="FF0000"/>
                <w:spacing w:val="1"/>
                <w:sz w:val="20"/>
              </w:rPr>
              <w:t xml:space="preserve"> </w:t>
            </w:r>
          </w:p>
          <w:p w14:paraId="26339A23" w14:textId="1CF8116F" w:rsidR="009A3C13" w:rsidRPr="005F0351" w:rsidRDefault="009A3C13" w:rsidP="00B2343C">
            <w:pPr>
              <w:pStyle w:val="ListParagraph"/>
              <w:numPr>
                <w:ilvl w:val="0"/>
                <w:numId w:val="17"/>
              </w:numPr>
              <w:autoSpaceDE/>
              <w:autoSpaceDN/>
              <w:jc w:val="both"/>
            </w:pPr>
            <w:r w:rsidRPr="005F0351">
              <w:rPr>
                <w:i/>
                <w:color w:val="FF0000"/>
                <w:sz w:val="20"/>
              </w:rPr>
              <w:t>Declarația</w:t>
            </w:r>
            <w:r w:rsidRPr="005F0351">
              <w:rPr>
                <w:i/>
                <w:color w:val="FF0000"/>
                <w:spacing w:val="-1"/>
                <w:sz w:val="20"/>
              </w:rPr>
              <w:t xml:space="preserve"> </w:t>
            </w:r>
            <w:r w:rsidRPr="005F0351">
              <w:rPr>
                <w:i/>
                <w:color w:val="FF0000"/>
                <w:sz w:val="20"/>
              </w:rPr>
              <w:t>de angajament</w:t>
            </w:r>
            <w:r w:rsidR="00C5095A" w:rsidRPr="005F0351">
              <w:rPr>
                <w:i/>
                <w:color w:val="FF0000"/>
                <w:sz w:val="20"/>
              </w:rPr>
              <w:t xml:space="preserve"> (Anexa 3.b)</w:t>
            </w:r>
          </w:p>
        </w:tc>
        <w:tc>
          <w:tcPr>
            <w:tcW w:w="992" w:type="dxa"/>
            <w:gridSpan w:val="2"/>
          </w:tcPr>
          <w:p w14:paraId="24AD00BE" w14:textId="77777777" w:rsidR="009A3C13" w:rsidRPr="005F0351" w:rsidRDefault="009A3C13" w:rsidP="009A3C13">
            <w:pPr>
              <w:pStyle w:val="TableParagraph"/>
              <w:rPr>
                <w:sz w:val="20"/>
              </w:rPr>
            </w:pPr>
          </w:p>
        </w:tc>
        <w:tc>
          <w:tcPr>
            <w:tcW w:w="850" w:type="dxa"/>
            <w:gridSpan w:val="2"/>
          </w:tcPr>
          <w:p w14:paraId="1C022C34" w14:textId="77777777" w:rsidR="009A3C13" w:rsidRPr="005F0351" w:rsidRDefault="009A3C13" w:rsidP="009A3C13">
            <w:pPr>
              <w:pStyle w:val="TableParagraph"/>
              <w:rPr>
                <w:sz w:val="20"/>
              </w:rPr>
            </w:pPr>
          </w:p>
        </w:tc>
      </w:tr>
      <w:tr w:rsidR="0095618F" w:rsidRPr="005F0351" w14:paraId="18ABA09F" w14:textId="77777777" w:rsidTr="00183C58">
        <w:trPr>
          <w:trHeight w:val="512"/>
        </w:trPr>
        <w:tc>
          <w:tcPr>
            <w:tcW w:w="8841" w:type="dxa"/>
            <w:gridSpan w:val="3"/>
          </w:tcPr>
          <w:p w14:paraId="7BA7C3AF" w14:textId="77777777" w:rsidR="0095618F" w:rsidRPr="005F0351" w:rsidRDefault="0095618F" w:rsidP="00B2343C">
            <w:pPr>
              <w:pStyle w:val="TableParagraph"/>
              <w:numPr>
                <w:ilvl w:val="0"/>
                <w:numId w:val="2"/>
              </w:numPr>
              <w:tabs>
                <w:tab w:val="left" w:pos="471"/>
              </w:tabs>
              <w:ind w:right="94"/>
              <w:jc w:val="both"/>
              <w:rPr>
                <w:i/>
                <w:sz w:val="20"/>
              </w:rPr>
            </w:pPr>
            <w:r w:rsidRPr="005F0351">
              <w:rPr>
                <w:i/>
                <w:sz w:val="20"/>
              </w:rPr>
              <w:t>Proiectul pentru care se solicită finanțare nu a mai beneficiat de finanțare din fonduri publice,</w:t>
            </w:r>
            <w:r w:rsidRPr="005F0351">
              <w:rPr>
                <w:i/>
                <w:spacing w:val="1"/>
                <w:sz w:val="20"/>
              </w:rPr>
              <w:t xml:space="preserve"> </w:t>
            </w:r>
            <w:r w:rsidRPr="005F0351">
              <w:rPr>
                <w:i/>
                <w:sz w:val="20"/>
              </w:rPr>
              <w:t>altele</w:t>
            </w:r>
            <w:r w:rsidRPr="005F0351">
              <w:rPr>
                <w:i/>
                <w:spacing w:val="-6"/>
                <w:sz w:val="20"/>
              </w:rPr>
              <w:t xml:space="preserve"> </w:t>
            </w:r>
            <w:r w:rsidRPr="005F0351">
              <w:rPr>
                <w:i/>
                <w:sz w:val="20"/>
              </w:rPr>
              <w:t>decât</w:t>
            </w:r>
            <w:r w:rsidRPr="005F0351">
              <w:rPr>
                <w:i/>
                <w:spacing w:val="-6"/>
                <w:sz w:val="20"/>
              </w:rPr>
              <w:t xml:space="preserve"> </w:t>
            </w:r>
            <w:r w:rsidRPr="005F0351">
              <w:rPr>
                <w:i/>
                <w:sz w:val="20"/>
              </w:rPr>
              <w:t>cele</w:t>
            </w:r>
            <w:r w:rsidRPr="005F0351">
              <w:rPr>
                <w:i/>
                <w:spacing w:val="-5"/>
                <w:sz w:val="20"/>
              </w:rPr>
              <w:t xml:space="preserve"> </w:t>
            </w:r>
            <w:r w:rsidRPr="005F0351">
              <w:rPr>
                <w:i/>
                <w:sz w:val="20"/>
              </w:rPr>
              <w:t>ale</w:t>
            </w:r>
            <w:r w:rsidRPr="005F0351">
              <w:rPr>
                <w:i/>
                <w:spacing w:val="-6"/>
                <w:sz w:val="20"/>
              </w:rPr>
              <w:t xml:space="preserve"> </w:t>
            </w:r>
            <w:r w:rsidRPr="005F0351">
              <w:rPr>
                <w:i/>
                <w:sz w:val="20"/>
              </w:rPr>
              <w:t>solicitantului,</w:t>
            </w:r>
            <w:r w:rsidRPr="005F0351">
              <w:rPr>
                <w:i/>
                <w:spacing w:val="-4"/>
                <w:sz w:val="20"/>
              </w:rPr>
              <w:t xml:space="preserve"> </w:t>
            </w:r>
            <w:r w:rsidRPr="005F0351">
              <w:rPr>
                <w:i/>
                <w:sz w:val="20"/>
              </w:rPr>
              <w:t xml:space="preserve">cu </w:t>
            </w:r>
            <w:r w:rsidRPr="005F0351">
              <w:rPr>
                <w:i/>
                <w:spacing w:val="-47"/>
                <w:sz w:val="20"/>
              </w:rPr>
              <w:t xml:space="preserve"> </w:t>
            </w:r>
            <w:r w:rsidRPr="005F0351">
              <w:rPr>
                <w:i/>
                <w:sz w:val="20"/>
              </w:rPr>
              <w:t>excepția</w:t>
            </w:r>
            <w:r w:rsidRPr="005F0351">
              <w:rPr>
                <w:i/>
                <w:spacing w:val="1"/>
                <w:sz w:val="20"/>
              </w:rPr>
              <w:t xml:space="preserve"> </w:t>
            </w:r>
            <w:r w:rsidRPr="005F0351">
              <w:rPr>
                <w:i/>
                <w:sz w:val="20"/>
              </w:rPr>
              <w:t>studiilor</w:t>
            </w:r>
            <w:r w:rsidRPr="005F0351">
              <w:rPr>
                <w:i/>
                <w:spacing w:val="1"/>
                <w:sz w:val="20"/>
              </w:rPr>
              <w:t xml:space="preserve"> </w:t>
            </w:r>
            <w:r w:rsidRPr="005F0351">
              <w:rPr>
                <w:i/>
                <w:sz w:val="20"/>
              </w:rPr>
              <w:t>preliminare</w:t>
            </w:r>
            <w:r w:rsidRPr="005F0351">
              <w:rPr>
                <w:i/>
                <w:spacing w:val="1"/>
                <w:sz w:val="20"/>
              </w:rPr>
              <w:t xml:space="preserve"> </w:t>
            </w:r>
            <w:r w:rsidRPr="005F0351">
              <w:rPr>
                <w:i/>
                <w:sz w:val="20"/>
              </w:rPr>
              <w:t>(studiul</w:t>
            </w:r>
            <w:r w:rsidRPr="005F0351">
              <w:rPr>
                <w:i/>
                <w:spacing w:val="1"/>
                <w:sz w:val="20"/>
              </w:rPr>
              <w:t xml:space="preserve"> </w:t>
            </w:r>
            <w:r w:rsidRPr="005F0351">
              <w:rPr>
                <w:i/>
                <w:sz w:val="20"/>
              </w:rPr>
              <w:t>de</w:t>
            </w:r>
            <w:r w:rsidRPr="005F0351">
              <w:rPr>
                <w:i/>
                <w:spacing w:val="1"/>
                <w:sz w:val="20"/>
              </w:rPr>
              <w:t xml:space="preserve"> </w:t>
            </w:r>
            <w:r w:rsidRPr="005F0351">
              <w:rPr>
                <w:i/>
                <w:sz w:val="20"/>
              </w:rPr>
              <w:t>prefezabilitate,</w:t>
            </w:r>
            <w:r w:rsidRPr="005F0351">
              <w:rPr>
                <w:i/>
                <w:spacing w:val="1"/>
                <w:sz w:val="20"/>
              </w:rPr>
              <w:t xml:space="preserve"> </w:t>
            </w:r>
            <w:r w:rsidRPr="005F0351">
              <w:rPr>
                <w:i/>
                <w:sz w:val="20"/>
              </w:rPr>
              <w:t>analiza</w:t>
            </w:r>
            <w:r w:rsidRPr="005F0351">
              <w:rPr>
                <w:i/>
                <w:spacing w:val="1"/>
                <w:sz w:val="20"/>
              </w:rPr>
              <w:t xml:space="preserve"> </w:t>
            </w:r>
            <w:r w:rsidRPr="005F0351">
              <w:rPr>
                <w:i/>
                <w:sz w:val="20"/>
              </w:rPr>
              <w:t>geo-topografică,</w:t>
            </w:r>
            <w:r w:rsidRPr="005F0351">
              <w:rPr>
                <w:i/>
                <w:spacing w:val="1"/>
                <w:sz w:val="20"/>
              </w:rPr>
              <w:t xml:space="preserve"> </w:t>
            </w:r>
            <w:r w:rsidRPr="005F0351">
              <w:rPr>
                <w:i/>
                <w:sz w:val="20"/>
              </w:rPr>
              <w:t>studiu</w:t>
            </w:r>
            <w:r w:rsidRPr="005F0351">
              <w:rPr>
                <w:i/>
                <w:spacing w:val="1"/>
                <w:sz w:val="20"/>
              </w:rPr>
              <w:t xml:space="preserve"> </w:t>
            </w:r>
            <w:r w:rsidRPr="005F0351">
              <w:rPr>
                <w:i/>
                <w:sz w:val="20"/>
              </w:rPr>
              <w:t>de</w:t>
            </w:r>
            <w:r w:rsidRPr="005F0351">
              <w:rPr>
                <w:i/>
                <w:spacing w:val="1"/>
                <w:sz w:val="20"/>
              </w:rPr>
              <w:t xml:space="preserve"> </w:t>
            </w:r>
            <w:r w:rsidRPr="005F0351">
              <w:rPr>
                <w:i/>
                <w:sz w:val="20"/>
              </w:rPr>
              <w:t>fezabilitate,</w:t>
            </w:r>
            <w:r w:rsidRPr="005F0351">
              <w:rPr>
                <w:i/>
                <w:spacing w:val="-1"/>
                <w:sz w:val="20"/>
              </w:rPr>
              <w:t xml:space="preserve"> </w:t>
            </w:r>
            <w:r w:rsidRPr="005F0351">
              <w:rPr>
                <w:i/>
                <w:sz w:val="20"/>
              </w:rPr>
              <w:t>proiect tehnic, detalii</w:t>
            </w:r>
            <w:r w:rsidRPr="005F0351">
              <w:rPr>
                <w:i/>
                <w:spacing w:val="-1"/>
                <w:sz w:val="20"/>
              </w:rPr>
              <w:t xml:space="preserve"> </w:t>
            </w:r>
            <w:r w:rsidRPr="005F0351">
              <w:rPr>
                <w:i/>
                <w:sz w:val="20"/>
              </w:rPr>
              <w:t>de execuție) și dacă acestea nu sunt solicitate pentru finanțare în cadrul acestei proceduri de ofertare concurențială</w:t>
            </w:r>
          </w:p>
          <w:p w14:paraId="6E0B1233" w14:textId="77777777" w:rsidR="0095618F" w:rsidRPr="005F0351" w:rsidRDefault="0095618F" w:rsidP="0095618F">
            <w:pPr>
              <w:pStyle w:val="TableParagraph"/>
              <w:spacing w:before="4"/>
              <w:rPr>
                <w:sz w:val="6"/>
                <w:szCs w:val="6"/>
              </w:rPr>
            </w:pPr>
          </w:p>
          <w:p w14:paraId="141D02E2" w14:textId="749281FE" w:rsidR="001C78F3" w:rsidRPr="005F0351" w:rsidRDefault="0095618F" w:rsidP="00CD63E5">
            <w:pPr>
              <w:pStyle w:val="TableParagraph"/>
              <w:tabs>
                <w:tab w:val="left" w:pos="470"/>
                <w:tab w:val="left" w:pos="471"/>
                <w:tab w:val="left" w:pos="1101"/>
              </w:tabs>
              <w:ind w:left="855" w:right="752"/>
              <w:jc w:val="both"/>
              <w:rPr>
                <w:i/>
                <w:sz w:val="20"/>
                <w:lang w:val="en-US"/>
              </w:rPr>
            </w:pPr>
            <w:r w:rsidRPr="005F0351">
              <w:rPr>
                <w:i/>
                <w:color w:val="FF0000"/>
                <w:sz w:val="20"/>
              </w:rPr>
              <w:t>Se</w:t>
            </w:r>
            <w:r w:rsidRPr="005F0351">
              <w:rPr>
                <w:i/>
                <w:color w:val="FF0000"/>
                <w:spacing w:val="-3"/>
                <w:sz w:val="20"/>
              </w:rPr>
              <w:t xml:space="preserve"> </w:t>
            </w:r>
            <w:r w:rsidRPr="005F0351">
              <w:rPr>
                <w:i/>
                <w:color w:val="FF0000"/>
                <w:sz w:val="20"/>
              </w:rPr>
              <w:t>probează</w:t>
            </w:r>
            <w:r w:rsidRPr="005F0351">
              <w:rPr>
                <w:i/>
                <w:color w:val="FF0000"/>
                <w:spacing w:val="-3"/>
                <w:sz w:val="20"/>
              </w:rPr>
              <w:t xml:space="preserve"> </w:t>
            </w:r>
            <w:r w:rsidRPr="005F0351">
              <w:rPr>
                <w:i/>
                <w:color w:val="FF0000"/>
                <w:sz w:val="20"/>
              </w:rPr>
              <w:t>prin</w:t>
            </w:r>
            <w:r w:rsidR="001C78F3" w:rsidRPr="005F0351">
              <w:rPr>
                <w:i/>
                <w:color w:val="FF0000"/>
                <w:sz w:val="20"/>
                <w:lang w:val="en-US"/>
              </w:rPr>
              <w:t>:</w:t>
            </w:r>
          </w:p>
          <w:p w14:paraId="08552D76" w14:textId="64870A7E" w:rsidR="0095618F" w:rsidRPr="005F0351" w:rsidRDefault="0095618F" w:rsidP="00B2343C">
            <w:pPr>
              <w:pStyle w:val="TableParagraph"/>
              <w:numPr>
                <w:ilvl w:val="0"/>
                <w:numId w:val="5"/>
              </w:numPr>
              <w:tabs>
                <w:tab w:val="left" w:pos="470"/>
                <w:tab w:val="left" w:pos="471"/>
                <w:tab w:val="left" w:pos="1101"/>
              </w:tabs>
              <w:ind w:left="855" w:right="752" w:hanging="37"/>
              <w:jc w:val="both"/>
              <w:rPr>
                <w:i/>
                <w:sz w:val="20"/>
              </w:rPr>
            </w:pPr>
            <w:r w:rsidRPr="005F0351">
              <w:rPr>
                <w:i/>
                <w:color w:val="FF0000"/>
                <w:sz w:val="20"/>
              </w:rPr>
              <w:t>Declarația</w:t>
            </w:r>
            <w:r w:rsidRPr="005F0351">
              <w:rPr>
                <w:i/>
                <w:color w:val="FF0000"/>
                <w:spacing w:val="-2"/>
                <w:sz w:val="20"/>
              </w:rPr>
              <w:t xml:space="preserve"> </w:t>
            </w:r>
            <w:r w:rsidRPr="005F0351">
              <w:rPr>
                <w:i/>
                <w:color w:val="FF0000"/>
                <w:sz w:val="20"/>
              </w:rPr>
              <w:t>de</w:t>
            </w:r>
            <w:r w:rsidRPr="005F0351">
              <w:rPr>
                <w:i/>
                <w:color w:val="FF0000"/>
                <w:spacing w:val="-2"/>
                <w:sz w:val="20"/>
              </w:rPr>
              <w:t xml:space="preserve"> </w:t>
            </w:r>
            <w:r w:rsidRPr="005F0351">
              <w:rPr>
                <w:i/>
                <w:color w:val="FF0000"/>
                <w:sz w:val="20"/>
              </w:rPr>
              <w:t>eligibilitate</w:t>
            </w:r>
            <w:r w:rsidRPr="005F0351">
              <w:rPr>
                <w:i/>
                <w:color w:val="FF0000"/>
                <w:spacing w:val="-2"/>
                <w:sz w:val="20"/>
              </w:rPr>
              <w:t xml:space="preserve"> </w:t>
            </w:r>
            <w:r w:rsidRPr="005F0351">
              <w:rPr>
                <w:i/>
                <w:color w:val="FF0000"/>
                <w:sz w:val="20"/>
              </w:rPr>
              <w:t>a</w:t>
            </w:r>
            <w:r w:rsidRPr="005F0351">
              <w:rPr>
                <w:i/>
                <w:color w:val="FF0000"/>
                <w:spacing w:val="-1"/>
                <w:sz w:val="20"/>
              </w:rPr>
              <w:t xml:space="preserve"> </w:t>
            </w:r>
            <w:r w:rsidRPr="005F0351">
              <w:rPr>
                <w:i/>
                <w:color w:val="FF0000"/>
                <w:sz w:val="20"/>
              </w:rPr>
              <w:t>solicitantului</w:t>
            </w:r>
          </w:p>
          <w:p w14:paraId="21894BFE" w14:textId="1C75F978" w:rsidR="0095618F" w:rsidRPr="005F0351" w:rsidRDefault="0095618F" w:rsidP="00B2343C">
            <w:pPr>
              <w:pStyle w:val="TableParagraph"/>
              <w:numPr>
                <w:ilvl w:val="0"/>
                <w:numId w:val="5"/>
              </w:numPr>
              <w:tabs>
                <w:tab w:val="left" w:pos="471"/>
                <w:tab w:val="left" w:pos="1101"/>
              </w:tabs>
              <w:ind w:left="855" w:right="752" w:hanging="37"/>
              <w:jc w:val="both"/>
              <w:rPr>
                <w:i/>
                <w:sz w:val="20"/>
              </w:rPr>
            </w:pPr>
            <w:r w:rsidRPr="005F0351">
              <w:rPr>
                <w:i/>
                <w:color w:val="FF0000"/>
                <w:sz w:val="20"/>
              </w:rPr>
              <w:t>Secțiunea</w:t>
            </w:r>
            <w:r w:rsidRPr="005F0351">
              <w:rPr>
                <w:i/>
                <w:color w:val="FF0000"/>
                <w:spacing w:val="-1"/>
                <w:sz w:val="20"/>
              </w:rPr>
              <w:t xml:space="preserve"> </w:t>
            </w:r>
            <w:r w:rsidRPr="005F0351">
              <w:rPr>
                <w:i/>
                <w:color w:val="FF0000"/>
                <w:sz w:val="20"/>
              </w:rPr>
              <w:t>Solicitant/Finanțări</w:t>
            </w:r>
            <w:r w:rsidRPr="005F0351">
              <w:rPr>
                <w:i/>
                <w:color w:val="FF0000"/>
                <w:spacing w:val="-47"/>
                <w:sz w:val="20"/>
              </w:rPr>
              <w:t xml:space="preserve">                 </w:t>
            </w:r>
            <w:r w:rsidRPr="005F0351">
              <w:rPr>
                <w:i/>
                <w:color w:val="FF0000"/>
                <w:sz w:val="20"/>
              </w:rPr>
              <w:t>anterioare</w:t>
            </w:r>
            <w:r w:rsidRPr="005F0351">
              <w:rPr>
                <w:i/>
                <w:color w:val="FF0000"/>
                <w:spacing w:val="-1"/>
                <w:sz w:val="20"/>
              </w:rPr>
              <w:t xml:space="preserve"> </w:t>
            </w:r>
            <w:r w:rsidRPr="005F0351">
              <w:rPr>
                <w:i/>
                <w:color w:val="FF0000"/>
                <w:sz w:val="20"/>
              </w:rPr>
              <w:t>din</w:t>
            </w:r>
            <w:r w:rsidRPr="005F0351">
              <w:rPr>
                <w:i/>
                <w:color w:val="FF0000"/>
                <w:spacing w:val="1"/>
                <w:sz w:val="20"/>
              </w:rPr>
              <w:t xml:space="preserve"> </w:t>
            </w:r>
            <w:r w:rsidRPr="005F0351">
              <w:rPr>
                <w:i/>
                <w:color w:val="FF0000"/>
                <w:sz w:val="20"/>
              </w:rPr>
              <w:t>Ofertă</w:t>
            </w:r>
          </w:p>
        </w:tc>
        <w:tc>
          <w:tcPr>
            <w:tcW w:w="992" w:type="dxa"/>
            <w:gridSpan w:val="2"/>
          </w:tcPr>
          <w:p w14:paraId="2B351542" w14:textId="77777777" w:rsidR="0095618F" w:rsidRPr="005F0351" w:rsidRDefault="0095618F" w:rsidP="0095618F">
            <w:pPr>
              <w:pStyle w:val="TableParagraph"/>
              <w:rPr>
                <w:sz w:val="20"/>
              </w:rPr>
            </w:pPr>
          </w:p>
        </w:tc>
        <w:tc>
          <w:tcPr>
            <w:tcW w:w="850" w:type="dxa"/>
            <w:gridSpan w:val="2"/>
          </w:tcPr>
          <w:p w14:paraId="2E7D517B" w14:textId="77777777" w:rsidR="0095618F" w:rsidRPr="005F0351" w:rsidRDefault="0095618F" w:rsidP="0095618F">
            <w:pPr>
              <w:pStyle w:val="TableParagraph"/>
              <w:rPr>
                <w:sz w:val="20"/>
              </w:rPr>
            </w:pPr>
          </w:p>
        </w:tc>
      </w:tr>
      <w:tr w:rsidR="0095618F" w:rsidRPr="005F0351" w14:paraId="582488C5" w14:textId="77777777" w:rsidTr="00183C58">
        <w:trPr>
          <w:trHeight w:val="512"/>
        </w:trPr>
        <w:tc>
          <w:tcPr>
            <w:tcW w:w="8841" w:type="dxa"/>
            <w:gridSpan w:val="3"/>
          </w:tcPr>
          <w:p w14:paraId="0C9FD5A5" w14:textId="77777777" w:rsidR="0095618F" w:rsidRPr="005F0351" w:rsidRDefault="0095618F" w:rsidP="00B2343C">
            <w:pPr>
              <w:pStyle w:val="TableParagraph"/>
              <w:numPr>
                <w:ilvl w:val="0"/>
                <w:numId w:val="2"/>
              </w:numPr>
              <w:tabs>
                <w:tab w:val="left" w:pos="471"/>
              </w:tabs>
              <w:spacing w:line="225" w:lineRule="exact"/>
              <w:rPr>
                <w:i/>
                <w:sz w:val="20"/>
              </w:rPr>
            </w:pPr>
            <w:r w:rsidRPr="005F0351">
              <w:rPr>
                <w:i/>
                <w:sz w:val="20"/>
              </w:rPr>
              <w:t>Bugetul</w:t>
            </w:r>
            <w:r w:rsidRPr="005F0351">
              <w:rPr>
                <w:i/>
                <w:spacing w:val="-4"/>
                <w:sz w:val="20"/>
              </w:rPr>
              <w:t xml:space="preserve"> </w:t>
            </w:r>
            <w:r w:rsidRPr="005F0351">
              <w:rPr>
                <w:i/>
                <w:sz w:val="20"/>
              </w:rPr>
              <w:t>proiectului</w:t>
            </w:r>
            <w:r w:rsidRPr="005F0351">
              <w:rPr>
                <w:i/>
                <w:spacing w:val="-3"/>
                <w:sz w:val="20"/>
              </w:rPr>
              <w:t xml:space="preserve"> </w:t>
            </w:r>
            <w:r w:rsidRPr="005F0351">
              <w:rPr>
                <w:i/>
                <w:sz w:val="20"/>
              </w:rPr>
              <w:t>respectă</w:t>
            </w:r>
            <w:r w:rsidRPr="005F0351">
              <w:rPr>
                <w:i/>
                <w:spacing w:val="-1"/>
                <w:sz w:val="20"/>
              </w:rPr>
              <w:t xml:space="preserve"> </w:t>
            </w:r>
            <w:r w:rsidRPr="005F0351">
              <w:rPr>
                <w:i/>
                <w:sz w:val="20"/>
              </w:rPr>
              <w:t>indicațiile</w:t>
            </w:r>
            <w:r w:rsidRPr="005F0351">
              <w:rPr>
                <w:i/>
                <w:spacing w:val="-2"/>
                <w:sz w:val="20"/>
              </w:rPr>
              <w:t xml:space="preserve"> </w:t>
            </w:r>
            <w:r w:rsidRPr="005F0351">
              <w:rPr>
                <w:i/>
                <w:sz w:val="20"/>
              </w:rPr>
              <w:t>privind</w:t>
            </w:r>
            <w:r w:rsidRPr="005F0351">
              <w:rPr>
                <w:i/>
                <w:spacing w:val="-1"/>
                <w:sz w:val="20"/>
              </w:rPr>
              <w:t xml:space="preserve"> </w:t>
            </w:r>
            <w:r w:rsidRPr="005F0351">
              <w:rPr>
                <w:i/>
                <w:sz w:val="20"/>
              </w:rPr>
              <w:t>încadrarea</w:t>
            </w:r>
            <w:r w:rsidRPr="005F0351">
              <w:rPr>
                <w:i/>
                <w:spacing w:val="-1"/>
                <w:sz w:val="20"/>
              </w:rPr>
              <w:t xml:space="preserve"> </w:t>
            </w:r>
            <w:r w:rsidRPr="005F0351">
              <w:rPr>
                <w:i/>
                <w:sz w:val="20"/>
              </w:rPr>
              <w:t>în</w:t>
            </w:r>
            <w:r w:rsidRPr="005F0351">
              <w:rPr>
                <w:i/>
                <w:spacing w:val="-1"/>
                <w:sz w:val="20"/>
              </w:rPr>
              <w:t xml:space="preserve"> </w:t>
            </w:r>
            <w:r w:rsidRPr="005F0351">
              <w:rPr>
                <w:i/>
                <w:sz w:val="20"/>
              </w:rPr>
              <w:t>categoriile</w:t>
            </w:r>
            <w:r w:rsidRPr="005F0351">
              <w:rPr>
                <w:i/>
                <w:spacing w:val="-3"/>
                <w:sz w:val="20"/>
              </w:rPr>
              <w:t xml:space="preserve"> </w:t>
            </w:r>
            <w:r w:rsidRPr="005F0351">
              <w:rPr>
                <w:i/>
                <w:sz w:val="20"/>
              </w:rPr>
              <w:t>de</w:t>
            </w:r>
            <w:r w:rsidRPr="005F0351">
              <w:rPr>
                <w:i/>
                <w:spacing w:val="-2"/>
                <w:sz w:val="20"/>
              </w:rPr>
              <w:t xml:space="preserve"> </w:t>
            </w:r>
            <w:r w:rsidRPr="005F0351">
              <w:rPr>
                <w:i/>
                <w:sz w:val="20"/>
              </w:rPr>
              <w:t>cheltuieli</w:t>
            </w:r>
          </w:p>
          <w:p w14:paraId="6AD3D9E1" w14:textId="77777777" w:rsidR="0095618F" w:rsidRPr="005F0351" w:rsidRDefault="0095618F" w:rsidP="0095618F">
            <w:pPr>
              <w:pStyle w:val="TableParagraph"/>
              <w:spacing w:before="9"/>
              <w:rPr>
                <w:sz w:val="6"/>
                <w:szCs w:val="6"/>
              </w:rPr>
            </w:pPr>
          </w:p>
          <w:p w14:paraId="37CF7050" w14:textId="664F874C" w:rsidR="001C78F3" w:rsidRPr="005F0351" w:rsidRDefault="0095618F" w:rsidP="00CD63E5">
            <w:pPr>
              <w:pStyle w:val="TableParagraph"/>
              <w:tabs>
                <w:tab w:val="left" w:pos="470"/>
                <w:tab w:val="left" w:pos="471"/>
              </w:tabs>
              <w:ind w:left="855" w:right="752"/>
              <w:jc w:val="both"/>
              <w:rPr>
                <w:i/>
                <w:sz w:val="20"/>
              </w:rPr>
            </w:pPr>
            <w:r w:rsidRPr="005F0351">
              <w:rPr>
                <w:i/>
                <w:color w:val="FF0000"/>
                <w:sz w:val="20"/>
              </w:rPr>
              <w:t>Se</w:t>
            </w:r>
            <w:r w:rsidRPr="005F0351">
              <w:rPr>
                <w:i/>
                <w:color w:val="FF0000"/>
                <w:spacing w:val="-10"/>
                <w:sz w:val="20"/>
              </w:rPr>
              <w:t xml:space="preserve"> </w:t>
            </w:r>
            <w:r w:rsidRPr="005F0351">
              <w:rPr>
                <w:i/>
                <w:color w:val="FF0000"/>
                <w:sz w:val="20"/>
              </w:rPr>
              <w:t>probează</w:t>
            </w:r>
            <w:r w:rsidRPr="005F0351">
              <w:rPr>
                <w:i/>
                <w:color w:val="FF0000"/>
                <w:spacing w:val="-9"/>
                <w:sz w:val="20"/>
              </w:rPr>
              <w:t xml:space="preserve"> </w:t>
            </w:r>
            <w:r w:rsidRPr="005F0351">
              <w:rPr>
                <w:i/>
                <w:color w:val="FF0000"/>
                <w:sz w:val="20"/>
              </w:rPr>
              <w:t>prin</w:t>
            </w:r>
            <w:r w:rsidR="001C78F3" w:rsidRPr="005F0351">
              <w:rPr>
                <w:i/>
                <w:color w:val="FF0000"/>
                <w:sz w:val="20"/>
              </w:rPr>
              <w:t>:</w:t>
            </w:r>
          </w:p>
          <w:p w14:paraId="3C595724" w14:textId="341E8C58" w:rsidR="0095618F" w:rsidRPr="005F0351" w:rsidRDefault="001C78F3" w:rsidP="00B2343C">
            <w:pPr>
              <w:pStyle w:val="TableParagraph"/>
              <w:numPr>
                <w:ilvl w:val="0"/>
                <w:numId w:val="5"/>
              </w:numPr>
              <w:tabs>
                <w:tab w:val="left" w:pos="471"/>
              </w:tabs>
              <w:ind w:left="855" w:right="752" w:hanging="426"/>
              <w:jc w:val="both"/>
              <w:rPr>
                <w:i/>
                <w:sz w:val="20"/>
              </w:rPr>
            </w:pPr>
            <w:r w:rsidRPr="005F0351">
              <w:rPr>
                <w:i/>
                <w:color w:val="FF0000"/>
                <w:sz w:val="20"/>
              </w:rPr>
              <w:t>S</w:t>
            </w:r>
            <w:r w:rsidR="0095618F" w:rsidRPr="005F0351">
              <w:rPr>
                <w:i/>
                <w:color w:val="FF0000"/>
                <w:sz w:val="20"/>
              </w:rPr>
              <w:t>ecțiunea</w:t>
            </w:r>
            <w:r w:rsidR="0095618F" w:rsidRPr="005F0351">
              <w:rPr>
                <w:i/>
                <w:color w:val="FF0000"/>
                <w:spacing w:val="-8"/>
                <w:sz w:val="20"/>
              </w:rPr>
              <w:t xml:space="preserve"> </w:t>
            </w:r>
            <w:r w:rsidR="0095618F" w:rsidRPr="005F0351">
              <w:rPr>
                <w:i/>
                <w:color w:val="FF0000"/>
                <w:sz w:val="20"/>
              </w:rPr>
              <w:t>Buget</w:t>
            </w:r>
            <w:r w:rsidR="0095618F" w:rsidRPr="005F0351">
              <w:rPr>
                <w:i/>
                <w:color w:val="FF0000"/>
                <w:spacing w:val="-8"/>
                <w:sz w:val="20"/>
              </w:rPr>
              <w:t xml:space="preserve"> </w:t>
            </w:r>
            <w:r w:rsidR="0095618F" w:rsidRPr="005F0351">
              <w:rPr>
                <w:i/>
                <w:color w:val="FF0000"/>
                <w:sz w:val="20"/>
              </w:rPr>
              <w:t>din</w:t>
            </w:r>
            <w:r w:rsidR="0095618F" w:rsidRPr="005F0351">
              <w:rPr>
                <w:i/>
                <w:color w:val="FF0000"/>
                <w:spacing w:val="-9"/>
                <w:sz w:val="20"/>
              </w:rPr>
              <w:t xml:space="preserve"> </w:t>
            </w:r>
            <w:r w:rsidR="0095618F" w:rsidRPr="005F0351">
              <w:rPr>
                <w:i/>
                <w:color w:val="FF0000"/>
                <w:spacing w:val="-10"/>
                <w:sz w:val="20"/>
              </w:rPr>
              <w:t xml:space="preserve">Ofertă  </w:t>
            </w:r>
            <w:r w:rsidR="0095618F" w:rsidRPr="005F0351">
              <w:rPr>
                <w:i/>
                <w:color w:val="FF0000"/>
                <w:sz w:val="20"/>
              </w:rPr>
              <w:t>și</w:t>
            </w:r>
            <w:r w:rsidR="0095618F" w:rsidRPr="005F0351">
              <w:rPr>
                <w:i/>
                <w:color w:val="FF0000"/>
                <w:spacing w:val="-9"/>
                <w:sz w:val="20"/>
              </w:rPr>
              <w:t xml:space="preserve"> </w:t>
            </w:r>
            <w:r w:rsidR="0095618F" w:rsidRPr="005F0351">
              <w:rPr>
                <w:i/>
                <w:color w:val="FF0000"/>
                <w:sz w:val="20"/>
              </w:rPr>
              <w:t>încadrarea</w:t>
            </w:r>
            <w:r w:rsidR="0095618F" w:rsidRPr="005F0351">
              <w:rPr>
                <w:i/>
                <w:color w:val="FF0000"/>
                <w:spacing w:val="-47"/>
                <w:sz w:val="20"/>
              </w:rPr>
              <w:t xml:space="preserve">                 </w:t>
            </w:r>
            <w:r w:rsidR="0095618F" w:rsidRPr="005F0351">
              <w:rPr>
                <w:i/>
                <w:color w:val="FF0000"/>
                <w:sz w:val="20"/>
              </w:rPr>
              <w:t>în categoriile</w:t>
            </w:r>
            <w:r w:rsidR="0095618F" w:rsidRPr="005F0351">
              <w:rPr>
                <w:i/>
                <w:color w:val="FF0000"/>
                <w:spacing w:val="-2"/>
                <w:sz w:val="20"/>
              </w:rPr>
              <w:t xml:space="preserve"> </w:t>
            </w:r>
            <w:r w:rsidR="0095618F" w:rsidRPr="005F0351">
              <w:rPr>
                <w:i/>
                <w:color w:val="FF0000"/>
                <w:sz w:val="20"/>
              </w:rPr>
              <w:t>de</w:t>
            </w:r>
            <w:r w:rsidR="0095618F" w:rsidRPr="005F0351">
              <w:rPr>
                <w:i/>
                <w:color w:val="FF0000"/>
                <w:spacing w:val="-1"/>
                <w:sz w:val="20"/>
              </w:rPr>
              <w:t xml:space="preserve"> </w:t>
            </w:r>
            <w:r w:rsidR="0095618F" w:rsidRPr="005F0351">
              <w:rPr>
                <w:i/>
                <w:color w:val="FF0000"/>
                <w:sz w:val="20"/>
              </w:rPr>
              <w:t>cheltuieli</w:t>
            </w:r>
            <w:r w:rsidR="0095618F" w:rsidRPr="005F0351">
              <w:rPr>
                <w:i/>
                <w:color w:val="FF0000"/>
                <w:spacing w:val="-2"/>
                <w:sz w:val="20"/>
              </w:rPr>
              <w:t xml:space="preserve"> </w:t>
            </w:r>
            <w:r w:rsidR="0095618F" w:rsidRPr="005F0351">
              <w:rPr>
                <w:i/>
                <w:color w:val="FF0000"/>
                <w:sz w:val="20"/>
              </w:rPr>
              <w:t>din</w:t>
            </w:r>
            <w:r w:rsidR="0095618F" w:rsidRPr="005F0351">
              <w:rPr>
                <w:i/>
                <w:color w:val="FF0000"/>
                <w:spacing w:val="1"/>
                <w:sz w:val="20"/>
              </w:rPr>
              <w:t xml:space="preserve"> </w:t>
            </w:r>
            <w:r w:rsidR="0095618F" w:rsidRPr="005F0351">
              <w:rPr>
                <w:i/>
                <w:color w:val="FF0000"/>
                <w:sz w:val="20"/>
              </w:rPr>
              <w:t xml:space="preserve">Anexa 4 </w:t>
            </w:r>
          </w:p>
        </w:tc>
        <w:tc>
          <w:tcPr>
            <w:tcW w:w="992" w:type="dxa"/>
            <w:gridSpan w:val="2"/>
          </w:tcPr>
          <w:p w14:paraId="4A70CF94" w14:textId="77777777" w:rsidR="0095618F" w:rsidRPr="005F0351" w:rsidRDefault="0095618F" w:rsidP="0095618F">
            <w:pPr>
              <w:pStyle w:val="TableParagraph"/>
              <w:rPr>
                <w:sz w:val="20"/>
              </w:rPr>
            </w:pPr>
          </w:p>
        </w:tc>
        <w:tc>
          <w:tcPr>
            <w:tcW w:w="850" w:type="dxa"/>
            <w:gridSpan w:val="2"/>
          </w:tcPr>
          <w:p w14:paraId="64D846E4" w14:textId="77777777" w:rsidR="0095618F" w:rsidRPr="005F0351" w:rsidRDefault="0095618F" w:rsidP="0095618F">
            <w:pPr>
              <w:pStyle w:val="TableParagraph"/>
              <w:rPr>
                <w:sz w:val="20"/>
              </w:rPr>
            </w:pPr>
          </w:p>
        </w:tc>
      </w:tr>
      <w:tr w:rsidR="002344B8" w:rsidRPr="005F0351" w14:paraId="74A4C33C" w14:textId="77777777" w:rsidTr="00183C58">
        <w:trPr>
          <w:trHeight w:val="512"/>
        </w:trPr>
        <w:tc>
          <w:tcPr>
            <w:tcW w:w="8841" w:type="dxa"/>
            <w:gridSpan w:val="3"/>
          </w:tcPr>
          <w:p w14:paraId="5A937949" w14:textId="77777777" w:rsidR="002344B8" w:rsidRPr="005F0351" w:rsidRDefault="002344B8" w:rsidP="004268F9">
            <w:pPr>
              <w:pStyle w:val="TableParagraph"/>
              <w:tabs>
                <w:tab w:val="left" w:pos="471"/>
                <w:tab w:val="left" w:pos="8789"/>
              </w:tabs>
              <w:ind w:left="108" w:right="96"/>
              <w:jc w:val="both"/>
              <w:rPr>
                <w:i/>
                <w:iCs/>
                <w:sz w:val="20"/>
              </w:rPr>
            </w:pPr>
            <w:r w:rsidRPr="005F0351">
              <w:rPr>
                <w:i/>
                <w:iCs/>
                <w:sz w:val="20"/>
              </w:rPr>
              <w:t xml:space="preserve">j) Terenurile/imobilele necesare înființării și funcționării investiţiei sunt puse la dispoziția proiectului. </w:t>
            </w:r>
          </w:p>
          <w:p w14:paraId="66A0BCBC" w14:textId="77777777" w:rsidR="002344B8" w:rsidRPr="005F0351" w:rsidRDefault="002344B8" w:rsidP="00CD63E5">
            <w:pPr>
              <w:pStyle w:val="TableParagraph"/>
              <w:tabs>
                <w:tab w:val="left" w:pos="471"/>
                <w:tab w:val="left" w:pos="8789"/>
              </w:tabs>
              <w:ind w:left="470" w:right="96"/>
              <w:jc w:val="both"/>
              <w:rPr>
                <w:i/>
                <w:iCs/>
                <w:sz w:val="6"/>
                <w:szCs w:val="6"/>
              </w:rPr>
            </w:pPr>
          </w:p>
          <w:p w14:paraId="3F75629F" w14:textId="41FB9C1E" w:rsidR="002344B8" w:rsidRPr="005F0351" w:rsidRDefault="002344B8" w:rsidP="004268F9">
            <w:pPr>
              <w:pStyle w:val="TableParagraph"/>
              <w:tabs>
                <w:tab w:val="left" w:pos="8789"/>
              </w:tabs>
              <w:ind w:left="250" w:right="96"/>
              <w:jc w:val="both"/>
              <w:rPr>
                <w:i/>
                <w:iCs/>
                <w:sz w:val="20"/>
              </w:rPr>
            </w:pPr>
            <w:r w:rsidRPr="005F0351">
              <w:rPr>
                <w:i/>
                <w:iCs/>
                <w:sz w:val="20"/>
              </w:rPr>
              <w:t>În acest</w:t>
            </w:r>
            <w:r w:rsidRPr="005F0351">
              <w:rPr>
                <w:i/>
                <w:iCs/>
                <w:spacing w:val="1"/>
                <w:sz w:val="20"/>
              </w:rPr>
              <w:t xml:space="preserve"> </w:t>
            </w:r>
            <w:r w:rsidRPr="005F0351">
              <w:rPr>
                <w:i/>
                <w:iCs/>
                <w:sz w:val="20"/>
              </w:rPr>
              <w:t>sens se va demonstra dreptul de folosință</w:t>
            </w:r>
            <w:ins w:id="4" w:author="Author">
              <w:r w:rsidR="00B75849">
                <w:rPr>
                  <w:i/>
                  <w:iCs/>
                  <w:sz w:val="20"/>
                </w:rPr>
                <w:t xml:space="preserve"> </w:t>
              </w:r>
              <w:r w:rsidR="00B75849" w:rsidRPr="00A1204F">
                <w:rPr>
                  <w:sz w:val="20"/>
                </w:rPr>
                <w:t>conferit de un drept real asupra terenului</w:t>
              </w:r>
            </w:ins>
            <w:r w:rsidRPr="005F0351">
              <w:rPr>
                <w:i/>
                <w:iCs/>
                <w:sz w:val="20"/>
              </w:rPr>
              <w:t xml:space="preserve"> (ex</w:t>
            </w:r>
            <w:r w:rsidRPr="002A45AD">
              <w:rPr>
                <w:i/>
                <w:iCs/>
                <w:sz w:val="20"/>
                <w:lang w:val="fr-FR"/>
              </w:rPr>
              <w:t xml:space="preserve">: </w:t>
            </w:r>
            <w:proofErr w:type="spellStart"/>
            <w:r w:rsidRPr="002A45AD">
              <w:rPr>
                <w:i/>
                <w:iCs/>
                <w:sz w:val="20"/>
                <w:lang w:val="fr-FR"/>
              </w:rPr>
              <w:t>dreptul</w:t>
            </w:r>
            <w:proofErr w:type="spellEnd"/>
            <w:r w:rsidRPr="002A45AD">
              <w:rPr>
                <w:i/>
                <w:iCs/>
                <w:sz w:val="20"/>
                <w:lang w:val="fr-FR"/>
              </w:rPr>
              <w:t xml:space="preserve"> de </w:t>
            </w:r>
            <w:r w:rsidRPr="005F0351">
              <w:rPr>
                <w:i/>
                <w:iCs/>
                <w:sz w:val="20"/>
              </w:rPr>
              <w:t>proprietate/ concesiune/ superficie, etc.) asupra</w:t>
            </w:r>
            <w:r w:rsidRPr="005F0351">
              <w:rPr>
                <w:i/>
                <w:iCs/>
                <w:spacing w:val="1"/>
                <w:sz w:val="20"/>
              </w:rPr>
              <w:t xml:space="preserve"> </w:t>
            </w:r>
            <w:r w:rsidRPr="005F0351">
              <w:rPr>
                <w:i/>
                <w:iCs/>
                <w:sz w:val="20"/>
              </w:rPr>
              <w:t>imobilului (teren și/sau clădire) unde se face investiția, pe o perioadă de cinci ani de la data</w:t>
            </w:r>
            <w:r w:rsidRPr="005F0351">
              <w:rPr>
                <w:i/>
                <w:iCs/>
                <w:spacing w:val="1"/>
                <w:sz w:val="20"/>
              </w:rPr>
              <w:t xml:space="preserve"> </w:t>
            </w:r>
            <w:r w:rsidRPr="005F0351">
              <w:rPr>
                <w:i/>
                <w:iCs/>
                <w:sz w:val="20"/>
              </w:rPr>
              <w:t xml:space="preserve">previzionată pentru efectuarea plății finale în cadrul proiectului. </w:t>
            </w:r>
            <w:r w:rsidRPr="005F0351">
              <w:rPr>
                <w:sz w:val="20"/>
              </w:rPr>
              <w:t>În</w:t>
            </w:r>
            <w:r w:rsidRPr="005F0351">
              <w:rPr>
                <w:spacing w:val="-3"/>
                <w:sz w:val="20"/>
              </w:rPr>
              <w:t xml:space="preserve"> </w:t>
            </w:r>
            <w:r w:rsidRPr="005F0351">
              <w:rPr>
                <w:sz w:val="20"/>
              </w:rPr>
              <w:t>plus,</w:t>
            </w:r>
            <w:r w:rsidRPr="005F0351">
              <w:rPr>
                <w:spacing w:val="-2"/>
                <w:sz w:val="20"/>
              </w:rPr>
              <w:t xml:space="preserve"> </w:t>
            </w:r>
            <w:r w:rsidRPr="005F0351">
              <w:rPr>
                <w:sz w:val="20"/>
              </w:rPr>
              <w:t>unde dreptul de proprietate nu este obligatoriu se va prezenta acordul proprietarilor asupra terenurilor private unde accesul se face conform prevederilor Codului civil.</w:t>
            </w:r>
          </w:p>
          <w:p w14:paraId="15553DF0" w14:textId="77777777" w:rsidR="002344B8" w:rsidRPr="005F0351" w:rsidRDefault="002344B8" w:rsidP="00CD63E5">
            <w:pPr>
              <w:pStyle w:val="TableParagraph"/>
              <w:tabs>
                <w:tab w:val="left" w:pos="8789"/>
              </w:tabs>
              <w:ind w:left="470"/>
              <w:rPr>
                <w:sz w:val="6"/>
                <w:szCs w:val="6"/>
              </w:rPr>
            </w:pPr>
          </w:p>
          <w:p w14:paraId="0235E14E" w14:textId="77777777" w:rsidR="002344B8" w:rsidRPr="005F0351" w:rsidRDefault="002344B8" w:rsidP="004268F9">
            <w:pPr>
              <w:pStyle w:val="TableParagraph"/>
              <w:tabs>
                <w:tab w:val="left" w:pos="8789"/>
              </w:tabs>
              <w:ind w:firstLine="250"/>
              <w:rPr>
                <w:sz w:val="20"/>
              </w:rPr>
            </w:pPr>
            <w:r w:rsidRPr="005F0351">
              <w:rPr>
                <w:sz w:val="20"/>
              </w:rPr>
              <w:t>În</w:t>
            </w:r>
            <w:r w:rsidRPr="005F0351">
              <w:rPr>
                <w:spacing w:val="-3"/>
                <w:sz w:val="20"/>
              </w:rPr>
              <w:t xml:space="preserve"> </w:t>
            </w:r>
            <w:r w:rsidRPr="005F0351">
              <w:rPr>
                <w:sz w:val="20"/>
              </w:rPr>
              <w:t>plus,</w:t>
            </w:r>
            <w:r w:rsidRPr="005F0351">
              <w:rPr>
                <w:spacing w:val="-2"/>
                <w:sz w:val="20"/>
              </w:rPr>
              <w:t xml:space="preserve"> </w:t>
            </w:r>
            <w:r w:rsidRPr="005F0351">
              <w:rPr>
                <w:sz w:val="20"/>
              </w:rPr>
              <w:t>imobilul</w:t>
            </w:r>
            <w:r w:rsidRPr="005F0351">
              <w:rPr>
                <w:spacing w:val="-3"/>
                <w:sz w:val="20"/>
              </w:rPr>
              <w:t xml:space="preserve"> </w:t>
            </w:r>
            <w:r w:rsidRPr="005F0351">
              <w:rPr>
                <w:sz w:val="20"/>
              </w:rPr>
              <w:t>(teren și/sau</w:t>
            </w:r>
            <w:r w:rsidRPr="005F0351">
              <w:rPr>
                <w:spacing w:val="-1"/>
                <w:sz w:val="20"/>
              </w:rPr>
              <w:t xml:space="preserve"> </w:t>
            </w:r>
            <w:r w:rsidRPr="005F0351">
              <w:rPr>
                <w:sz w:val="20"/>
              </w:rPr>
              <w:t>clădiri):</w:t>
            </w:r>
          </w:p>
          <w:p w14:paraId="68111AE4" w14:textId="77777777" w:rsidR="002344B8" w:rsidRPr="005F0351" w:rsidRDefault="002344B8" w:rsidP="00B2343C">
            <w:pPr>
              <w:pStyle w:val="TableParagraph"/>
              <w:numPr>
                <w:ilvl w:val="1"/>
                <w:numId w:val="7"/>
              </w:numPr>
              <w:tabs>
                <w:tab w:val="left" w:pos="1040"/>
                <w:tab w:val="left" w:pos="8789"/>
              </w:tabs>
              <w:spacing w:before="121"/>
              <w:ind w:right="101"/>
              <w:jc w:val="both"/>
              <w:rPr>
                <w:sz w:val="20"/>
              </w:rPr>
            </w:pPr>
            <w:r w:rsidRPr="005F0351">
              <w:rPr>
                <w:b/>
                <w:bCs/>
                <w:sz w:val="20"/>
              </w:rPr>
              <w:t>sunt disponibile pentru investiții</w:t>
            </w:r>
            <w:r w:rsidRPr="005F0351">
              <w:rPr>
                <w:sz w:val="20"/>
              </w:rPr>
              <w:t>;</w:t>
            </w:r>
          </w:p>
          <w:p w14:paraId="73418773" w14:textId="2B5BB42F" w:rsidR="002344B8" w:rsidRPr="005F0351" w:rsidRDefault="002344B8" w:rsidP="00B2343C">
            <w:pPr>
              <w:pStyle w:val="TableParagraph"/>
              <w:numPr>
                <w:ilvl w:val="1"/>
                <w:numId w:val="7"/>
              </w:numPr>
              <w:tabs>
                <w:tab w:val="left" w:pos="1040"/>
                <w:tab w:val="left" w:pos="8789"/>
              </w:tabs>
              <w:ind w:left="1905" w:right="102" w:hanging="357"/>
              <w:jc w:val="both"/>
              <w:rPr>
                <w:sz w:val="20"/>
              </w:rPr>
            </w:pPr>
            <w:r w:rsidRPr="005F0351">
              <w:rPr>
                <w:b/>
                <w:bCs/>
                <w:sz w:val="20"/>
              </w:rPr>
              <w:t>sunt libere de sarcini</w:t>
            </w:r>
            <w:r w:rsidRPr="005F0351">
              <w:rPr>
                <w:sz w:val="20"/>
              </w:rPr>
              <w:t xml:space="preserve"> în sensul în care nu există niciun act sau fapt juridic care împiedică sau limitează, total sau </w:t>
            </w:r>
            <w:r w:rsidR="00483D0A" w:rsidRPr="005F0351">
              <w:rPr>
                <w:sz w:val="20"/>
              </w:rPr>
              <w:t>parțial</w:t>
            </w:r>
            <w:r w:rsidRPr="005F0351">
              <w:rPr>
                <w:sz w:val="20"/>
              </w:rPr>
              <w:t>, exercitarea unuia sau mai multor atribute ale dreptului de proprietate, astfel încât proprietarul să poată realiza activitățile proiectului</w:t>
            </w:r>
            <w:r w:rsidR="000D112C" w:rsidRPr="005F0351">
              <w:rPr>
                <w:sz w:val="20"/>
              </w:rPr>
              <w:t>;</w:t>
            </w:r>
          </w:p>
          <w:p w14:paraId="0A7B1805" w14:textId="603B25B0" w:rsidR="002344B8" w:rsidRPr="005F0351" w:rsidRDefault="002344B8" w:rsidP="00B2343C">
            <w:pPr>
              <w:pStyle w:val="TableParagraph"/>
              <w:numPr>
                <w:ilvl w:val="1"/>
                <w:numId w:val="7"/>
              </w:numPr>
              <w:tabs>
                <w:tab w:val="left" w:pos="1040"/>
                <w:tab w:val="left" w:pos="8789"/>
              </w:tabs>
              <w:spacing w:before="121"/>
              <w:ind w:right="101"/>
              <w:jc w:val="both"/>
              <w:rPr>
                <w:sz w:val="20"/>
              </w:rPr>
            </w:pPr>
            <w:r w:rsidRPr="005F0351">
              <w:rPr>
                <w:b/>
                <w:bCs/>
                <w:sz w:val="20"/>
              </w:rPr>
              <w:t xml:space="preserve">nu fac obiectul unor litigii în curs de </w:t>
            </w:r>
            <w:r w:rsidR="00483D0A" w:rsidRPr="005F0351">
              <w:rPr>
                <w:b/>
                <w:bCs/>
                <w:sz w:val="20"/>
              </w:rPr>
              <w:t>soluționare</w:t>
            </w:r>
            <w:r w:rsidRPr="005F0351">
              <w:rPr>
                <w:b/>
                <w:bCs/>
                <w:sz w:val="20"/>
              </w:rPr>
              <w:t xml:space="preserve"> la </w:t>
            </w:r>
            <w:r w:rsidR="00483D0A" w:rsidRPr="005F0351">
              <w:rPr>
                <w:b/>
                <w:bCs/>
                <w:sz w:val="20"/>
              </w:rPr>
              <w:t>instanțele</w:t>
            </w:r>
            <w:r w:rsidRPr="005F0351">
              <w:rPr>
                <w:b/>
                <w:bCs/>
                <w:sz w:val="20"/>
              </w:rPr>
              <w:t xml:space="preserve"> </w:t>
            </w:r>
            <w:r w:rsidR="00483D0A" w:rsidRPr="005F0351">
              <w:rPr>
                <w:b/>
                <w:bCs/>
                <w:sz w:val="20"/>
              </w:rPr>
              <w:t>judecătorești</w:t>
            </w:r>
            <w:r w:rsidRPr="005F0351">
              <w:rPr>
                <w:b/>
                <w:bCs/>
                <w:sz w:val="20"/>
              </w:rPr>
              <w:t xml:space="preserve"> cu privire la </w:t>
            </w:r>
            <w:r w:rsidR="00857B4E" w:rsidRPr="005F0351">
              <w:rPr>
                <w:b/>
                <w:bCs/>
                <w:sz w:val="20"/>
              </w:rPr>
              <w:t>situația</w:t>
            </w:r>
            <w:r w:rsidRPr="005F0351">
              <w:rPr>
                <w:b/>
                <w:bCs/>
                <w:sz w:val="20"/>
              </w:rPr>
              <w:t xml:space="preserve"> juridică</w:t>
            </w:r>
            <w:r w:rsidRPr="005F0351">
              <w:rPr>
                <w:sz w:val="20"/>
              </w:rPr>
              <w:t>;</w:t>
            </w:r>
          </w:p>
          <w:p w14:paraId="2F552EAA" w14:textId="77777777" w:rsidR="002344B8" w:rsidRPr="005F0351" w:rsidRDefault="002344B8" w:rsidP="00B2343C">
            <w:pPr>
              <w:pStyle w:val="TableParagraph"/>
              <w:numPr>
                <w:ilvl w:val="1"/>
                <w:numId w:val="7"/>
              </w:numPr>
              <w:tabs>
                <w:tab w:val="left" w:pos="1040"/>
                <w:tab w:val="left" w:pos="8789"/>
              </w:tabs>
              <w:spacing w:before="121"/>
              <w:ind w:right="101"/>
              <w:jc w:val="both"/>
              <w:rPr>
                <w:sz w:val="20"/>
              </w:rPr>
            </w:pPr>
            <w:r w:rsidRPr="005F0351">
              <w:rPr>
                <w:b/>
                <w:bCs/>
                <w:sz w:val="20"/>
              </w:rPr>
              <w:t>nu fac obiectul revendicărilor</w:t>
            </w:r>
            <w:r w:rsidRPr="005F0351">
              <w:rPr>
                <w:sz w:val="20"/>
              </w:rPr>
              <w:t xml:space="preserve"> potrivit unor legi speciale în materie sau dreptului comun</w:t>
            </w:r>
          </w:p>
          <w:p w14:paraId="71EC0818" w14:textId="77777777" w:rsidR="002344B8" w:rsidRPr="005F0351" w:rsidRDefault="002344B8" w:rsidP="00CD63E5">
            <w:pPr>
              <w:pStyle w:val="TableParagraph"/>
              <w:tabs>
                <w:tab w:val="left" w:pos="8789"/>
              </w:tabs>
              <w:spacing w:before="118"/>
              <w:ind w:left="537"/>
              <w:rPr>
                <w:i/>
                <w:sz w:val="20"/>
              </w:rPr>
            </w:pPr>
            <w:r w:rsidRPr="005F0351">
              <w:rPr>
                <w:i/>
                <w:color w:val="FF0000"/>
                <w:sz w:val="20"/>
              </w:rPr>
              <w:t>Se</w:t>
            </w:r>
            <w:r w:rsidRPr="005F0351">
              <w:rPr>
                <w:i/>
                <w:color w:val="FF0000"/>
                <w:spacing w:val="-1"/>
                <w:sz w:val="20"/>
              </w:rPr>
              <w:t xml:space="preserve"> </w:t>
            </w:r>
            <w:r w:rsidRPr="005F0351">
              <w:rPr>
                <w:i/>
                <w:color w:val="FF0000"/>
                <w:sz w:val="20"/>
              </w:rPr>
              <w:t>probează</w:t>
            </w:r>
            <w:r w:rsidRPr="005F0351">
              <w:rPr>
                <w:i/>
                <w:color w:val="FF0000"/>
                <w:spacing w:val="-2"/>
                <w:sz w:val="20"/>
              </w:rPr>
              <w:t xml:space="preserve"> </w:t>
            </w:r>
            <w:r w:rsidRPr="005F0351">
              <w:rPr>
                <w:i/>
                <w:color w:val="FF0000"/>
                <w:sz w:val="20"/>
              </w:rPr>
              <w:t>prin:</w:t>
            </w:r>
          </w:p>
          <w:p w14:paraId="06FF86D8" w14:textId="77777777" w:rsidR="002344B8" w:rsidRPr="005F0351" w:rsidRDefault="002344B8" w:rsidP="00CD63E5">
            <w:pPr>
              <w:pStyle w:val="TableParagraph"/>
              <w:tabs>
                <w:tab w:val="left" w:pos="8470"/>
              </w:tabs>
              <w:spacing w:before="3"/>
              <w:ind w:right="136"/>
              <w:rPr>
                <w:sz w:val="6"/>
                <w:szCs w:val="6"/>
              </w:rPr>
            </w:pPr>
          </w:p>
          <w:p w14:paraId="13E4C558" w14:textId="58728581" w:rsidR="002344B8" w:rsidRPr="005F0351" w:rsidRDefault="002344B8" w:rsidP="00B2343C">
            <w:pPr>
              <w:numPr>
                <w:ilvl w:val="0"/>
                <w:numId w:val="6"/>
              </w:numPr>
              <w:tabs>
                <w:tab w:val="left" w:pos="8470"/>
              </w:tabs>
              <w:autoSpaceDE/>
              <w:autoSpaceDN/>
              <w:ind w:left="1440" w:right="136" w:hanging="447"/>
              <w:jc w:val="both"/>
              <w:rPr>
                <w:i/>
                <w:color w:val="FF0000"/>
                <w:sz w:val="20"/>
              </w:rPr>
            </w:pPr>
            <w:r w:rsidRPr="005F0351">
              <w:rPr>
                <w:i/>
                <w:color w:val="FF0000"/>
                <w:sz w:val="20"/>
              </w:rPr>
              <w:t>Orice document/înscris care atestă dreptul de folosință</w:t>
            </w:r>
            <w:ins w:id="5" w:author="Author">
              <w:r w:rsidR="00B75849">
                <w:rPr>
                  <w:i/>
                  <w:color w:val="FF0000"/>
                  <w:sz w:val="20"/>
                </w:rPr>
                <w:t xml:space="preserve"> </w:t>
              </w:r>
              <w:r w:rsidR="00B75849" w:rsidRPr="00A1204F">
                <w:rPr>
                  <w:sz w:val="20"/>
                </w:rPr>
                <w:t>conferit de un drept real asupra terenului</w:t>
              </w:r>
            </w:ins>
            <w:r w:rsidRPr="005F0351">
              <w:rPr>
                <w:i/>
                <w:color w:val="FF0000"/>
                <w:sz w:val="20"/>
              </w:rPr>
              <w:t xml:space="preserve"> (ex: act de proprietate / contract de concesiune/superficie, etc.) valabil cel puţin 5 ani de la data previzionată pentru efectuarea plății finale în cadrul proiectului. În plus, unde dreptul de proprietate nu este obligatoriu se va prezenta și acordul proprietarilor asupra  terenurilor private unde accesul se face conform prevederilor Codului civil.</w:t>
            </w:r>
          </w:p>
          <w:p w14:paraId="4A736F46" w14:textId="77777777" w:rsidR="002344B8" w:rsidRPr="005F0351" w:rsidRDefault="002344B8" w:rsidP="005F0351">
            <w:pPr>
              <w:numPr>
                <w:ilvl w:val="0"/>
                <w:numId w:val="6"/>
              </w:numPr>
              <w:tabs>
                <w:tab w:val="left" w:pos="8470"/>
              </w:tabs>
              <w:autoSpaceDE/>
              <w:autoSpaceDN/>
              <w:spacing w:before="120"/>
              <w:ind w:left="1440" w:right="136" w:hanging="447"/>
              <w:jc w:val="both"/>
              <w:rPr>
                <w:i/>
                <w:color w:val="FF0000"/>
                <w:sz w:val="20"/>
              </w:rPr>
            </w:pPr>
            <w:r w:rsidRPr="005F0351">
              <w:rPr>
                <w:i/>
                <w:color w:val="FF0000"/>
                <w:sz w:val="20"/>
              </w:rPr>
              <w:t xml:space="preserve">Dovada iniţierii demersului de obţinere a dreptului de folosință, în situația în care solicitantul nu prezintă documentele mai sus enumerate (la depunerea Ofertei). </w:t>
            </w:r>
          </w:p>
          <w:p w14:paraId="698699EC" w14:textId="44AC9D6B" w:rsidR="002344B8" w:rsidRPr="005F0351" w:rsidRDefault="002344B8" w:rsidP="005F0351">
            <w:pPr>
              <w:widowControl/>
              <w:numPr>
                <w:ilvl w:val="0"/>
                <w:numId w:val="6"/>
              </w:numPr>
              <w:shd w:val="clear" w:color="auto" w:fill="FFFFFF"/>
              <w:tabs>
                <w:tab w:val="left" w:pos="450"/>
                <w:tab w:val="left" w:pos="720"/>
                <w:tab w:val="left" w:pos="8789"/>
              </w:tabs>
              <w:autoSpaceDE/>
              <w:autoSpaceDN/>
              <w:spacing w:before="120"/>
              <w:ind w:left="1440" w:right="130" w:hanging="446"/>
              <w:jc w:val="both"/>
              <w:rPr>
                <w:i/>
                <w:color w:val="FF0000"/>
                <w:sz w:val="20"/>
              </w:rPr>
            </w:pPr>
            <w:r w:rsidRPr="005F0351">
              <w:rPr>
                <w:i/>
                <w:color w:val="FF0000"/>
                <w:sz w:val="20"/>
              </w:rPr>
              <w:t>Extras de carte funciară care să probeze că imobilele (teren și/sau clădiri)sunt libere de orice sarcini (în sensul în care nu există niciun act sau fapt juridic care împiedică sau limitează, total sau parţial, exercitarea unuia sau mai multor atribute ale dreptului de proprietate, astfel încât proprietarul să poată realiza activitățile proiectului), că nu fac obiectul unor litigii în curs de soluţionare la instanţele judecătoreşti cu privire la situaţia juridică, că nu fac obiectul revendicărilor potrivit unor legi speciale în materie sau dreptului comun</w:t>
            </w:r>
            <w:r w:rsidR="009E6F5E" w:rsidRPr="005F0351">
              <w:rPr>
                <w:i/>
                <w:color w:val="FF0000"/>
                <w:sz w:val="20"/>
              </w:rPr>
              <w:t>.</w:t>
            </w:r>
            <w:r w:rsidRPr="005F0351">
              <w:rPr>
                <w:i/>
                <w:color w:val="FF0000"/>
                <w:sz w:val="20"/>
              </w:rPr>
              <w:t xml:space="preserve"> </w:t>
            </w:r>
          </w:p>
          <w:p w14:paraId="4DA67726" w14:textId="4087D22D" w:rsidR="004E456C" w:rsidRPr="005F0351" w:rsidRDefault="004E456C" w:rsidP="006A3A40">
            <w:pPr>
              <w:spacing w:before="120"/>
              <w:ind w:left="1383" w:right="136"/>
              <w:jc w:val="both"/>
              <w:rPr>
                <w:i/>
                <w:iCs/>
                <w:color w:val="FF0000"/>
                <w:sz w:val="20"/>
              </w:rPr>
            </w:pPr>
            <w:r w:rsidRPr="005F0351">
              <w:rPr>
                <w:i/>
                <w:iCs/>
                <w:color w:val="FF0000"/>
                <w:sz w:val="20"/>
              </w:rPr>
              <w:t xml:space="preserve">În situația în care </w:t>
            </w:r>
            <w:r w:rsidR="00F41E29" w:rsidRPr="005F0351">
              <w:rPr>
                <w:i/>
                <w:iCs/>
                <w:color w:val="FF0000"/>
                <w:sz w:val="20"/>
              </w:rPr>
              <w:t xml:space="preserve">instalația de stocare a energiei electrice se amplasează în cadrul unui </w:t>
            </w:r>
            <w:r w:rsidR="00F41E29" w:rsidRPr="005F0351">
              <w:rPr>
                <w:i/>
                <w:iCs/>
                <w:color w:val="FF0000"/>
                <w:sz w:val="20"/>
              </w:rPr>
              <w:lastRenderedPageBreak/>
              <w:t xml:space="preserve">imobil </w:t>
            </w:r>
            <w:r w:rsidRPr="005F0351">
              <w:rPr>
                <w:i/>
                <w:iCs/>
                <w:color w:val="FF0000"/>
                <w:sz w:val="20"/>
              </w:rPr>
              <w:t>care este grevat de ipotecă, aplicantul va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exploatare.</w:t>
            </w:r>
          </w:p>
          <w:p w14:paraId="6BCBF3D5" w14:textId="77777777" w:rsidR="002344B8" w:rsidRPr="005F0351" w:rsidRDefault="002344B8" w:rsidP="00B2343C">
            <w:pPr>
              <w:pStyle w:val="TableParagraph"/>
              <w:numPr>
                <w:ilvl w:val="0"/>
                <w:numId w:val="8"/>
              </w:numPr>
              <w:tabs>
                <w:tab w:val="left" w:pos="1040"/>
                <w:tab w:val="left" w:pos="8789"/>
              </w:tabs>
              <w:spacing w:before="121"/>
              <w:ind w:left="1418" w:right="101" w:hanging="425"/>
              <w:jc w:val="both"/>
              <w:rPr>
                <w:i/>
                <w:color w:val="FF0000"/>
                <w:sz w:val="20"/>
              </w:rPr>
            </w:pPr>
            <w:r w:rsidRPr="005F0351">
              <w:rPr>
                <w:i/>
                <w:color w:val="FF0000"/>
                <w:sz w:val="20"/>
              </w:rPr>
              <w:t>Declarația de eligibilitate a solicitantului, punctul 3 din Anexa 3a, referitor la disponibilitatea terenurilor pe care se vor construi investiţiile (la depunerea Ofertei).</w:t>
            </w:r>
          </w:p>
          <w:p w14:paraId="0A563150" w14:textId="77777777" w:rsidR="002344B8" w:rsidRPr="005F0351" w:rsidRDefault="002344B8" w:rsidP="00B2343C">
            <w:pPr>
              <w:pStyle w:val="TableParagraph"/>
              <w:numPr>
                <w:ilvl w:val="0"/>
                <w:numId w:val="8"/>
              </w:numPr>
              <w:tabs>
                <w:tab w:val="left" w:pos="1040"/>
                <w:tab w:val="left" w:pos="8789"/>
              </w:tabs>
              <w:spacing w:before="121"/>
              <w:ind w:left="1418" w:right="101" w:hanging="425"/>
              <w:jc w:val="both"/>
              <w:rPr>
                <w:i/>
                <w:color w:val="FF0000"/>
                <w:sz w:val="20"/>
              </w:rPr>
            </w:pPr>
            <w:r w:rsidRPr="005F0351">
              <w:rPr>
                <w:i/>
                <w:color w:val="FF0000"/>
                <w:sz w:val="20"/>
              </w:rPr>
              <w:t>Plan de amplasament pentru imobilele pe care se propune a se realiza investiţia în cadrul proiectului (la depunerea Ofertei)</w:t>
            </w:r>
          </w:p>
          <w:p w14:paraId="5EFB525D" w14:textId="77777777" w:rsidR="009E6F5E" w:rsidRPr="005F0351" w:rsidRDefault="009E6F5E" w:rsidP="00CD63E5">
            <w:pPr>
              <w:pStyle w:val="TableParagraph"/>
              <w:tabs>
                <w:tab w:val="left" w:pos="471"/>
                <w:tab w:val="left" w:pos="8789"/>
              </w:tabs>
              <w:spacing w:line="225" w:lineRule="exact"/>
              <w:ind w:left="313"/>
              <w:rPr>
                <w:sz w:val="20"/>
              </w:rPr>
            </w:pPr>
          </w:p>
          <w:p w14:paraId="77AA92CC" w14:textId="49B92C10" w:rsidR="002344B8" w:rsidRPr="005F0351" w:rsidRDefault="002344B8" w:rsidP="00CD63E5">
            <w:pPr>
              <w:pStyle w:val="TableParagraph"/>
              <w:tabs>
                <w:tab w:val="left" w:pos="471"/>
                <w:tab w:val="left" w:pos="8789"/>
              </w:tabs>
              <w:spacing w:line="225" w:lineRule="exact"/>
              <w:ind w:left="313" w:right="136"/>
              <w:jc w:val="both"/>
              <w:rPr>
                <w:i/>
                <w:sz w:val="20"/>
              </w:rPr>
            </w:pPr>
            <w:r w:rsidRPr="005F0351">
              <w:rPr>
                <w:sz w:val="20"/>
              </w:rPr>
              <w:t>La semnarea contractului de finanţare, (în cazul selectării ofertei aferente proiectului pentru finanţare), solicitantul va face dovada deţinerii dreptului de folosință</w:t>
            </w:r>
            <w:r w:rsidR="00A1204F">
              <w:rPr>
                <w:sz w:val="20"/>
              </w:rPr>
              <w:t xml:space="preserve"> </w:t>
            </w:r>
            <w:r w:rsidR="005A6222" w:rsidRPr="00A1204F">
              <w:rPr>
                <w:sz w:val="20"/>
              </w:rPr>
              <w:t>conferit de un drept real asupra terenului</w:t>
            </w:r>
            <w:r w:rsidR="005A6222" w:rsidRPr="005F0351">
              <w:rPr>
                <w:sz w:val="20"/>
              </w:rPr>
              <w:t xml:space="preserve"> </w:t>
            </w:r>
            <w:r w:rsidRPr="005F0351">
              <w:rPr>
                <w:sz w:val="20"/>
              </w:rPr>
              <w:t>(ex: dreptul de proprietate / concesiune</w:t>
            </w:r>
            <w:r w:rsidR="006E4274" w:rsidRPr="005F0351">
              <w:rPr>
                <w:sz w:val="20"/>
              </w:rPr>
              <w:t xml:space="preserve"> </w:t>
            </w:r>
            <w:r w:rsidRPr="005F0351">
              <w:rPr>
                <w:sz w:val="20"/>
              </w:rPr>
              <w:t>/</w:t>
            </w:r>
            <w:r w:rsidR="006E4274" w:rsidRPr="005F0351">
              <w:rPr>
                <w:sz w:val="20"/>
              </w:rPr>
              <w:t xml:space="preserve"> </w:t>
            </w:r>
            <w:r w:rsidRPr="005F0351">
              <w:rPr>
                <w:sz w:val="20"/>
              </w:rPr>
              <w:t>superficie pentru imobilele (teren și/sau clădiri) care fac obiectul proiectului.</w:t>
            </w:r>
          </w:p>
        </w:tc>
        <w:tc>
          <w:tcPr>
            <w:tcW w:w="992" w:type="dxa"/>
            <w:gridSpan w:val="2"/>
          </w:tcPr>
          <w:p w14:paraId="65CE8ED3" w14:textId="77777777" w:rsidR="002344B8" w:rsidRPr="005F0351" w:rsidRDefault="002344B8" w:rsidP="00CD63E5">
            <w:pPr>
              <w:pStyle w:val="TableParagraph"/>
              <w:tabs>
                <w:tab w:val="left" w:pos="8789"/>
              </w:tabs>
              <w:rPr>
                <w:sz w:val="20"/>
              </w:rPr>
            </w:pPr>
          </w:p>
        </w:tc>
        <w:tc>
          <w:tcPr>
            <w:tcW w:w="850" w:type="dxa"/>
            <w:gridSpan w:val="2"/>
          </w:tcPr>
          <w:p w14:paraId="404A1217" w14:textId="77777777" w:rsidR="002344B8" w:rsidRPr="005F0351" w:rsidRDefault="002344B8" w:rsidP="00CD63E5">
            <w:pPr>
              <w:pStyle w:val="TableParagraph"/>
              <w:tabs>
                <w:tab w:val="left" w:pos="8789"/>
              </w:tabs>
              <w:rPr>
                <w:sz w:val="20"/>
              </w:rPr>
            </w:pPr>
          </w:p>
        </w:tc>
      </w:tr>
      <w:tr w:rsidR="006F5AEA" w:rsidRPr="005F0351" w14:paraId="3E389190" w14:textId="77777777" w:rsidTr="00183C58">
        <w:trPr>
          <w:trHeight w:val="512"/>
        </w:trPr>
        <w:tc>
          <w:tcPr>
            <w:tcW w:w="8841" w:type="dxa"/>
            <w:gridSpan w:val="3"/>
          </w:tcPr>
          <w:p w14:paraId="6C145CBF" w14:textId="6DF737E7" w:rsidR="006F5AEA" w:rsidRPr="005F0351" w:rsidRDefault="006F5AEA" w:rsidP="00CD63E5">
            <w:pPr>
              <w:pStyle w:val="TableParagraph"/>
              <w:tabs>
                <w:tab w:val="left" w:pos="8789"/>
              </w:tabs>
              <w:spacing w:before="53"/>
              <w:ind w:left="392" w:right="98" w:hanging="283"/>
              <w:jc w:val="both"/>
              <w:rPr>
                <w:i/>
                <w:sz w:val="20"/>
              </w:rPr>
            </w:pPr>
            <w:r w:rsidRPr="005F0351">
              <w:rPr>
                <w:i/>
                <w:sz w:val="20"/>
              </w:rPr>
              <w:t>k) Proiectul contribuie la îndeplinirea obiectivelor,</w:t>
            </w:r>
            <w:r w:rsidR="009D65FC" w:rsidRPr="005F0351">
              <w:rPr>
                <w:i/>
                <w:sz w:val="20"/>
              </w:rPr>
              <w:t xml:space="preserve"> </w:t>
            </w:r>
            <w:r w:rsidRPr="005F0351">
              <w:rPr>
                <w:i/>
                <w:sz w:val="20"/>
              </w:rPr>
              <w:t>indicatorului de realizare imediată precum</w:t>
            </w:r>
            <w:r w:rsidRPr="005F0351">
              <w:rPr>
                <w:i/>
                <w:spacing w:val="-1"/>
                <w:sz w:val="20"/>
              </w:rPr>
              <w:t xml:space="preserve"> </w:t>
            </w:r>
            <w:r w:rsidRPr="005F0351">
              <w:rPr>
                <w:i/>
                <w:sz w:val="20"/>
              </w:rPr>
              <w:t>și la</w:t>
            </w:r>
            <w:r w:rsidRPr="005F0351">
              <w:rPr>
                <w:i/>
                <w:spacing w:val="1"/>
                <w:sz w:val="20"/>
              </w:rPr>
              <w:t xml:space="preserve">        </w:t>
            </w:r>
            <w:r w:rsidRPr="005F0351">
              <w:rPr>
                <w:i/>
                <w:sz w:val="20"/>
              </w:rPr>
              <w:t>dezvoltarea</w:t>
            </w:r>
            <w:r w:rsidRPr="005F0351">
              <w:rPr>
                <w:i/>
                <w:spacing w:val="1"/>
                <w:sz w:val="20"/>
              </w:rPr>
              <w:t xml:space="preserve"> </w:t>
            </w:r>
            <w:r w:rsidRPr="005F0351">
              <w:rPr>
                <w:i/>
                <w:sz w:val="20"/>
              </w:rPr>
              <w:t>socio-economică</w:t>
            </w:r>
          </w:p>
          <w:p w14:paraId="6436ECDE" w14:textId="77777777" w:rsidR="006F5AEA" w:rsidRPr="005F0351" w:rsidRDefault="006F5AEA" w:rsidP="00CD63E5">
            <w:pPr>
              <w:pStyle w:val="TableParagraph"/>
              <w:tabs>
                <w:tab w:val="left" w:pos="8789"/>
              </w:tabs>
              <w:spacing w:before="53"/>
              <w:ind w:left="571" w:right="98"/>
              <w:jc w:val="both"/>
              <w:rPr>
                <w:i/>
                <w:sz w:val="20"/>
              </w:rPr>
            </w:pPr>
          </w:p>
          <w:p w14:paraId="7ADE1BC6" w14:textId="13C2570A" w:rsidR="006F5AEA" w:rsidRPr="005F0351" w:rsidRDefault="006F5AEA" w:rsidP="00CD63E5">
            <w:pPr>
              <w:pStyle w:val="TableParagraph"/>
              <w:tabs>
                <w:tab w:val="left" w:pos="471"/>
                <w:tab w:val="left" w:pos="8789"/>
              </w:tabs>
              <w:ind w:right="96"/>
              <w:jc w:val="both"/>
              <w:rPr>
                <w:i/>
                <w:iCs/>
                <w:sz w:val="20"/>
              </w:rPr>
            </w:pPr>
            <w:r w:rsidRPr="005F0351">
              <w:rPr>
                <w:sz w:val="20"/>
              </w:rPr>
              <w:t xml:space="preserve">Secțiunile Obiectivele proiectului, Indicatori prestabiliți, Context și Justificare </w:t>
            </w:r>
            <w:r w:rsidRPr="005F0351">
              <w:rPr>
                <w:i/>
                <w:sz w:val="20"/>
              </w:rPr>
              <w:t>(</w:t>
            </w:r>
            <w:r w:rsidRPr="005F0351">
              <w:rPr>
                <w:i/>
                <w:color w:val="FF0000"/>
                <w:sz w:val="20"/>
              </w:rPr>
              <w:t>se va evalua</w:t>
            </w:r>
            <w:r w:rsidRPr="005F0351">
              <w:rPr>
                <w:i/>
                <w:color w:val="FF0000"/>
                <w:spacing w:val="-47"/>
                <w:sz w:val="20"/>
              </w:rPr>
              <w:t xml:space="preserve">  </w:t>
            </w:r>
            <w:r w:rsidRPr="005F0351">
              <w:rPr>
                <w:i/>
                <w:color w:val="FF0000"/>
                <w:sz w:val="20"/>
              </w:rPr>
              <w:t>coerența proiectului cu obiectivele PNRR – Componenta C6. Energie, Măsura de investiții I</w:t>
            </w:r>
            <w:r w:rsidR="004649F9" w:rsidRPr="005F0351">
              <w:rPr>
                <w:i/>
                <w:color w:val="FF0000"/>
                <w:sz w:val="20"/>
              </w:rPr>
              <w:t>.</w:t>
            </w:r>
            <w:r w:rsidR="00A92319" w:rsidRPr="005F0351">
              <w:rPr>
                <w:i/>
                <w:color w:val="FF0000"/>
                <w:sz w:val="20"/>
              </w:rPr>
              <w:t>4</w:t>
            </w:r>
            <w:r w:rsidRPr="005F0351">
              <w:rPr>
                <w:i/>
                <w:sz w:val="20"/>
              </w:rPr>
              <w:t>)</w:t>
            </w:r>
          </w:p>
        </w:tc>
        <w:tc>
          <w:tcPr>
            <w:tcW w:w="992" w:type="dxa"/>
            <w:gridSpan w:val="2"/>
          </w:tcPr>
          <w:p w14:paraId="35DC7224" w14:textId="24816A22" w:rsidR="006F5AEA" w:rsidRPr="005F0351" w:rsidRDefault="006F5AEA" w:rsidP="00CD63E5">
            <w:pPr>
              <w:pStyle w:val="TableParagraph"/>
              <w:tabs>
                <w:tab w:val="left" w:pos="8789"/>
              </w:tabs>
              <w:rPr>
                <w:sz w:val="20"/>
              </w:rPr>
            </w:pPr>
            <w:r w:rsidRPr="005F0351">
              <w:rPr>
                <w:sz w:val="16"/>
              </w:rPr>
              <w:t xml:space="preserve"> </w:t>
            </w:r>
          </w:p>
        </w:tc>
        <w:tc>
          <w:tcPr>
            <w:tcW w:w="850" w:type="dxa"/>
            <w:gridSpan w:val="2"/>
          </w:tcPr>
          <w:p w14:paraId="6513A89E" w14:textId="77777777" w:rsidR="006F5AEA" w:rsidRPr="005F0351" w:rsidRDefault="006F5AEA" w:rsidP="00CD63E5">
            <w:pPr>
              <w:pStyle w:val="TableParagraph"/>
              <w:tabs>
                <w:tab w:val="left" w:pos="8789"/>
              </w:tabs>
              <w:rPr>
                <w:sz w:val="20"/>
              </w:rPr>
            </w:pPr>
          </w:p>
        </w:tc>
      </w:tr>
      <w:tr w:rsidR="006F5AEA" w:rsidRPr="005F0351" w14:paraId="73DCF384" w14:textId="77777777" w:rsidTr="00183C58">
        <w:trPr>
          <w:trHeight w:val="512"/>
        </w:trPr>
        <w:tc>
          <w:tcPr>
            <w:tcW w:w="8841" w:type="dxa"/>
            <w:gridSpan w:val="3"/>
          </w:tcPr>
          <w:p w14:paraId="13D1644F" w14:textId="40289659" w:rsidR="006F5AEA" w:rsidRPr="005F0351" w:rsidRDefault="006F5AEA" w:rsidP="00CD63E5">
            <w:pPr>
              <w:pStyle w:val="TableParagraph"/>
              <w:tabs>
                <w:tab w:val="left" w:pos="249"/>
                <w:tab w:val="left" w:pos="8789"/>
              </w:tabs>
              <w:spacing w:line="210" w:lineRule="exact"/>
              <w:ind w:left="249" w:right="136" w:hanging="140"/>
              <w:jc w:val="both"/>
              <w:rPr>
                <w:i/>
                <w:sz w:val="20"/>
              </w:rPr>
            </w:pPr>
            <w:r w:rsidRPr="005F0351">
              <w:rPr>
                <w:i/>
                <w:sz w:val="20"/>
              </w:rPr>
              <w:t>l) Descrierea investițiilor propuse și formularea unor obiective clare cu cuantificarea  rezultatelor aşteptate</w:t>
            </w:r>
          </w:p>
          <w:p w14:paraId="6301E8E3" w14:textId="77777777" w:rsidR="006F5AEA" w:rsidRPr="005F0351" w:rsidRDefault="006F5AEA" w:rsidP="00CD63E5">
            <w:pPr>
              <w:pStyle w:val="TableParagraph"/>
              <w:tabs>
                <w:tab w:val="left" w:pos="8789"/>
              </w:tabs>
              <w:spacing w:line="210" w:lineRule="exact"/>
              <w:ind w:left="573" w:right="136" w:hanging="425"/>
              <w:rPr>
                <w:i/>
                <w:sz w:val="20"/>
              </w:rPr>
            </w:pPr>
          </w:p>
          <w:p w14:paraId="5B504386" w14:textId="7E560041" w:rsidR="006F5AEA" w:rsidRPr="005F0351" w:rsidRDefault="006F5AEA" w:rsidP="00B2343C">
            <w:pPr>
              <w:pStyle w:val="TableParagraph"/>
              <w:numPr>
                <w:ilvl w:val="0"/>
                <w:numId w:val="5"/>
              </w:numPr>
              <w:tabs>
                <w:tab w:val="left" w:pos="8789"/>
              </w:tabs>
              <w:spacing w:line="210" w:lineRule="exact"/>
              <w:ind w:right="136"/>
              <w:jc w:val="both"/>
              <w:rPr>
                <w:i/>
                <w:color w:val="FF0000"/>
                <w:sz w:val="20"/>
              </w:rPr>
            </w:pPr>
            <w:r w:rsidRPr="005F0351">
              <w:rPr>
                <w:i/>
                <w:color w:val="FF0000"/>
                <w:sz w:val="20"/>
              </w:rPr>
              <w:t xml:space="preserve">Obiectivele proiectului sunt clare, realizabile şi </w:t>
            </w:r>
            <w:r w:rsidR="00835F1C" w:rsidRPr="005F0351">
              <w:rPr>
                <w:i/>
                <w:color w:val="FF0000"/>
                <w:sz w:val="20"/>
              </w:rPr>
              <w:t>ușor</w:t>
            </w:r>
            <w:r w:rsidRPr="005F0351">
              <w:rPr>
                <w:i/>
                <w:color w:val="FF0000"/>
                <w:sz w:val="20"/>
              </w:rPr>
              <w:t xml:space="preserve"> verificabile și răspund deficiențelor identificate</w:t>
            </w:r>
          </w:p>
          <w:p w14:paraId="313B5D92" w14:textId="77777777" w:rsidR="006F5AEA" w:rsidRPr="005F0351" w:rsidRDefault="006F5AEA" w:rsidP="005F0351">
            <w:pPr>
              <w:pStyle w:val="TableParagraph"/>
              <w:tabs>
                <w:tab w:val="left" w:pos="8789"/>
              </w:tabs>
              <w:spacing w:line="210" w:lineRule="exact"/>
              <w:ind w:left="533" w:right="136"/>
              <w:jc w:val="both"/>
              <w:rPr>
                <w:i/>
                <w:color w:val="FF0000"/>
                <w:sz w:val="20"/>
              </w:rPr>
            </w:pPr>
            <w:r w:rsidRPr="005F0351">
              <w:rPr>
                <w:i/>
                <w:color w:val="FF0000"/>
                <w:sz w:val="20"/>
              </w:rPr>
              <w:t>Secțiunea Obiectivele proiectului din Ofertă (se va urmări ca obiectivele propuse să fie clar descrise, măsurabile și realizabile în termenele propuse)</w:t>
            </w:r>
          </w:p>
          <w:p w14:paraId="4D818779" w14:textId="77777777" w:rsidR="006F5AEA" w:rsidRPr="005F0351" w:rsidRDefault="006F5AEA" w:rsidP="00CD63E5">
            <w:pPr>
              <w:pStyle w:val="TableParagraph"/>
              <w:tabs>
                <w:tab w:val="left" w:pos="8789"/>
              </w:tabs>
              <w:spacing w:line="210" w:lineRule="exact"/>
              <w:ind w:left="533" w:right="136"/>
              <w:rPr>
                <w:i/>
                <w:sz w:val="20"/>
              </w:rPr>
            </w:pPr>
          </w:p>
          <w:p w14:paraId="7D371A33" w14:textId="77777777" w:rsidR="006F5AEA" w:rsidRPr="005F0351" w:rsidRDefault="006F5AEA" w:rsidP="00B2343C">
            <w:pPr>
              <w:pStyle w:val="TableParagraph"/>
              <w:numPr>
                <w:ilvl w:val="0"/>
                <w:numId w:val="5"/>
              </w:numPr>
              <w:tabs>
                <w:tab w:val="left" w:pos="8789"/>
              </w:tabs>
              <w:spacing w:line="210" w:lineRule="exact"/>
              <w:ind w:right="136"/>
              <w:rPr>
                <w:bCs/>
                <w:i/>
                <w:iCs/>
                <w:color w:val="FF0000"/>
                <w:sz w:val="20"/>
              </w:rPr>
            </w:pPr>
            <w:r w:rsidRPr="005F0351">
              <w:rPr>
                <w:bCs/>
                <w:i/>
                <w:iCs/>
                <w:color w:val="FF0000"/>
                <w:sz w:val="20"/>
              </w:rPr>
              <w:t xml:space="preserve">Sunt prezentate în mod clar rezultatele proiectului prin indicatorii proiectului </w:t>
            </w:r>
          </w:p>
          <w:p w14:paraId="035A43D4" w14:textId="198EE105" w:rsidR="006F5AEA" w:rsidRPr="005F0351" w:rsidRDefault="00655010" w:rsidP="00655010">
            <w:pPr>
              <w:pStyle w:val="TableParagraph"/>
              <w:tabs>
                <w:tab w:val="left" w:pos="471"/>
                <w:tab w:val="left" w:pos="8789"/>
              </w:tabs>
              <w:ind w:left="555" w:right="136"/>
              <w:jc w:val="both"/>
              <w:rPr>
                <w:i/>
                <w:iCs/>
                <w:sz w:val="20"/>
              </w:rPr>
            </w:pPr>
            <w:r w:rsidRPr="005F0351">
              <w:rPr>
                <w:i/>
                <w:color w:val="FF0000"/>
                <w:sz w:val="20"/>
              </w:rPr>
              <w:t>Secțiunea Indicatori din Ofertă (se va urmări completarea indicatorului obligatoriu conform ghidului și a celor fizici corespunzători proiectului, asigurarea caracterului măsurabil al acestora și corelarea cu</w:t>
            </w:r>
            <w:r w:rsidRPr="005F0351">
              <w:rPr>
                <w:b/>
                <w:color w:val="FF0000"/>
                <w:sz w:val="20"/>
              </w:rPr>
              <w:t xml:space="preserve"> </w:t>
            </w:r>
            <w:r w:rsidRPr="005F0351">
              <w:rPr>
                <w:bCs/>
                <w:i/>
                <w:iCs/>
                <w:color w:val="FF0000"/>
                <w:sz w:val="20"/>
              </w:rPr>
              <w:t>activitățile propuse</w:t>
            </w:r>
          </w:p>
        </w:tc>
        <w:tc>
          <w:tcPr>
            <w:tcW w:w="992" w:type="dxa"/>
            <w:gridSpan w:val="2"/>
          </w:tcPr>
          <w:p w14:paraId="38E8C826" w14:textId="77777777" w:rsidR="006F5AEA" w:rsidRPr="005F0351" w:rsidRDefault="006F5AEA" w:rsidP="00CD63E5">
            <w:pPr>
              <w:pStyle w:val="TableParagraph"/>
              <w:tabs>
                <w:tab w:val="left" w:pos="8789"/>
              </w:tabs>
              <w:rPr>
                <w:sz w:val="20"/>
              </w:rPr>
            </w:pPr>
          </w:p>
        </w:tc>
        <w:tc>
          <w:tcPr>
            <w:tcW w:w="850" w:type="dxa"/>
            <w:gridSpan w:val="2"/>
          </w:tcPr>
          <w:p w14:paraId="5553331E" w14:textId="77777777" w:rsidR="006F5AEA" w:rsidRPr="005F0351" w:rsidRDefault="006F5AEA" w:rsidP="00CD63E5">
            <w:pPr>
              <w:pStyle w:val="TableParagraph"/>
              <w:tabs>
                <w:tab w:val="left" w:pos="8789"/>
              </w:tabs>
              <w:rPr>
                <w:sz w:val="20"/>
              </w:rPr>
            </w:pPr>
          </w:p>
        </w:tc>
      </w:tr>
      <w:tr w:rsidR="008E59C2" w:rsidRPr="005F0351" w14:paraId="7100CD8C" w14:textId="77777777" w:rsidTr="00183C58">
        <w:trPr>
          <w:trHeight w:val="512"/>
        </w:trPr>
        <w:tc>
          <w:tcPr>
            <w:tcW w:w="8841" w:type="dxa"/>
            <w:gridSpan w:val="3"/>
          </w:tcPr>
          <w:p w14:paraId="7E0C2184" w14:textId="77777777" w:rsidR="008E59C2" w:rsidRDefault="008E59C2" w:rsidP="00CD63E5">
            <w:pPr>
              <w:pStyle w:val="TableParagraph"/>
              <w:tabs>
                <w:tab w:val="left" w:pos="249"/>
                <w:tab w:val="left" w:pos="8789"/>
              </w:tabs>
              <w:spacing w:line="210" w:lineRule="exact"/>
              <w:ind w:left="249" w:right="136" w:hanging="140"/>
              <w:jc w:val="both"/>
              <w:rPr>
                <w:i/>
                <w:sz w:val="20"/>
              </w:rPr>
            </w:pPr>
          </w:p>
          <w:p w14:paraId="63A002E7" w14:textId="5E0592E3" w:rsidR="008E59C2" w:rsidRPr="008E59C2" w:rsidRDefault="008E59C2" w:rsidP="008E59C2">
            <w:pPr>
              <w:pStyle w:val="TableParagraph"/>
              <w:tabs>
                <w:tab w:val="left" w:pos="249"/>
                <w:tab w:val="left" w:pos="8789"/>
              </w:tabs>
              <w:spacing w:line="210" w:lineRule="exact"/>
              <w:ind w:right="136"/>
              <w:jc w:val="both"/>
              <w:rPr>
                <w:i/>
                <w:sz w:val="20"/>
              </w:rPr>
            </w:pPr>
            <w:r>
              <w:rPr>
                <w:i/>
                <w:sz w:val="20"/>
              </w:rPr>
              <w:t>m)</w:t>
            </w:r>
            <w:r w:rsidRPr="008E59C2">
              <w:rPr>
                <w:i/>
                <w:sz w:val="20"/>
              </w:rPr>
              <w:t>Fezabilitate tehnică a proiectului</w:t>
            </w:r>
          </w:p>
          <w:p w14:paraId="0C9C3E93" w14:textId="77777777" w:rsidR="008E59C2" w:rsidRPr="008E59C2" w:rsidRDefault="008E59C2" w:rsidP="008E59C2">
            <w:pPr>
              <w:pStyle w:val="TableParagraph"/>
              <w:tabs>
                <w:tab w:val="left" w:pos="249"/>
                <w:tab w:val="left" w:pos="8789"/>
              </w:tabs>
              <w:spacing w:line="210" w:lineRule="exact"/>
              <w:ind w:right="136"/>
              <w:jc w:val="both"/>
              <w:rPr>
                <w:i/>
                <w:sz w:val="20"/>
              </w:rPr>
            </w:pPr>
          </w:p>
          <w:p w14:paraId="61193B08" w14:textId="001A643D"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Propunerea de proiect este clară, coerentă, realistă şi fezabilă (cu referire la operaţiunile propuse, termenele de realizare) și se bazează pe o analiză de opțiuni fundamentată corect și pe o nevoie corect estimată a investiţiilor în termeni de capacităţi în corelare cu evoluția preconizată cererii.</w:t>
            </w:r>
          </w:p>
          <w:p w14:paraId="1FFA9380" w14:textId="77777777" w:rsidR="008E59C2" w:rsidRPr="008E59C2" w:rsidRDefault="008E59C2" w:rsidP="008E59C2">
            <w:pPr>
              <w:pStyle w:val="TableParagraph"/>
              <w:tabs>
                <w:tab w:val="left" w:pos="249"/>
                <w:tab w:val="left" w:pos="8789"/>
              </w:tabs>
              <w:spacing w:line="210" w:lineRule="exact"/>
              <w:ind w:right="136"/>
              <w:jc w:val="both"/>
              <w:rPr>
                <w:i/>
                <w:sz w:val="20"/>
              </w:rPr>
            </w:pPr>
          </w:p>
          <w:p w14:paraId="6AF9570F" w14:textId="77777777"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Secțiunile Descrierea proiectului, Activitățile Previzionate, Analiza Cost Beneficiu din Ofertă se vor evalua următoarele:</w:t>
            </w:r>
          </w:p>
          <w:p w14:paraId="7A8DD82D" w14:textId="0F843980"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 xml:space="preserve">- investițiile propuse sunt clar descrise, justificate pe baza unor analize de opțiuni, fezabile din punct de vedere instituțional, tehnic, de mediu și corelate cu indicatorii fizici și calendarul proiectului </w:t>
            </w:r>
          </w:p>
          <w:p w14:paraId="2EAB2EC2" w14:textId="5E9EA5F6"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 xml:space="preserve">- analiza cererii a fost realizată pe baza unor estimări viabile și în concordanță cu principalele tendințe demografice și evoluții în sectorul respectiv, care justifică necesitatea proiectului și capacitatea globală a dotărilor proiectului </w:t>
            </w:r>
          </w:p>
          <w:p w14:paraId="782D9E6B" w14:textId="0751BB00"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 xml:space="preserve">- cea mai bună opțiune selectată pentru implementare, inclusiv justificarea opțiunii alese, se bazează pe o analiză de opțiuni unde au fost analizate principalele alternative </w:t>
            </w:r>
          </w:p>
          <w:p w14:paraId="092355D4" w14:textId="657F9284" w:rsidR="008E59C2" w:rsidRPr="008E59C2" w:rsidRDefault="008E59C2" w:rsidP="008E59C2">
            <w:pPr>
              <w:pStyle w:val="TableParagraph"/>
              <w:tabs>
                <w:tab w:val="left" w:pos="249"/>
                <w:tab w:val="left" w:pos="8789"/>
              </w:tabs>
              <w:spacing w:line="210" w:lineRule="exact"/>
              <w:ind w:right="136"/>
              <w:jc w:val="both"/>
              <w:rPr>
                <w:i/>
                <w:sz w:val="20"/>
              </w:rPr>
            </w:pPr>
            <w:r w:rsidRPr="008E59C2">
              <w:rPr>
                <w:i/>
                <w:sz w:val="20"/>
              </w:rPr>
              <w:t xml:space="preserve">- 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 </w:t>
            </w:r>
          </w:p>
          <w:p w14:paraId="024E1ECE" w14:textId="6A24AF89" w:rsidR="008E59C2" w:rsidRDefault="008E59C2" w:rsidP="008E59C2">
            <w:pPr>
              <w:pStyle w:val="TableParagraph"/>
              <w:tabs>
                <w:tab w:val="left" w:pos="249"/>
                <w:tab w:val="left" w:pos="8789"/>
              </w:tabs>
              <w:spacing w:line="210" w:lineRule="exact"/>
              <w:ind w:right="136"/>
              <w:jc w:val="both"/>
              <w:rPr>
                <w:i/>
                <w:sz w:val="20"/>
              </w:rPr>
            </w:pPr>
            <w:r w:rsidRPr="008E59C2">
              <w:rPr>
                <w:i/>
                <w:sz w:val="20"/>
              </w:rPr>
              <w:t xml:space="preserve">- proiectul este fezabil și poate fi implementat în perioada planificată pentru proiect sau cel târziu până la sfârșitul perioadei de eligibilitate </w:t>
            </w:r>
          </w:p>
          <w:p w14:paraId="0B89D65E" w14:textId="2BA0494F" w:rsidR="008E59C2" w:rsidRPr="005F0351" w:rsidRDefault="008E59C2" w:rsidP="002A45AD">
            <w:pPr>
              <w:pStyle w:val="TableParagraph"/>
              <w:tabs>
                <w:tab w:val="left" w:pos="249"/>
                <w:tab w:val="left" w:pos="8789"/>
              </w:tabs>
              <w:spacing w:line="210" w:lineRule="exact"/>
              <w:ind w:right="136"/>
              <w:jc w:val="both"/>
              <w:rPr>
                <w:i/>
                <w:sz w:val="20"/>
              </w:rPr>
            </w:pPr>
          </w:p>
        </w:tc>
        <w:tc>
          <w:tcPr>
            <w:tcW w:w="992" w:type="dxa"/>
            <w:gridSpan w:val="2"/>
          </w:tcPr>
          <w:p w14:paraId="41F18E71" w14:textId="77777777" w:rsidR="008E59C2" w:rsidRPr="005F0351" w:rsidRDefault="008E59C2" w:rsidP="00CD63E5">
            <w:pPr>
              <w:pStyle w:val="TableParagraph"/>
              <w:tabs>
                <w:tab w:val="left" w:pos="8789"/>
              </w:tabs>
              <w:rPr>
                <w:sz w:val="20"/>
              </w:rPr>
            </w:pPr>
          </w:p>
        </w:tc>
        <w:tc>
          <w:tcPr>
            <w:tcW w:w="850" w:type="dxa"/>
            <w:gridSpan w:val="2"/>
          </w:tcPr>
          <w:p w14:paraId="6AF26B07" w14:textId="77777777" w:rsidR="008E59C2" w:rsidRPr="005F0351" w:rsidRDefault="008E59C2" w:rsidP="00CD63E5">
            <w:pPr>
              <w:pStyle w:val="TableParagraph"/>
              <w:tabs>
                <w:tab w:val="left" w:pos="8789"/>
              </w:tabs>
              <w:rPr>
                <w:sz w:val="20"/>
              </w:rPr>
            </w:pPr>
          </w:p>
        </w:tc>
      </w:tr>
      <w:tr w:rsidR="008E59C2" w:rsidRPr="005F0351" w14:paraId="4D85B1D5" w14:textId="77777777" w:rsidTr="00183C58">
        <w:trPr>
          <w:trHeight w:val="512"/>
        </w:trPr>
        <w:tc>
          <w:tcPr>
            <w:tcW w:w="8841" w:type="dxa"/>
            <w:gridSpan w:val="3"/>
          </w:tcPr>
          <w:p w14:paraId="3C4EF339" w14:textId="263C425B" w:rsidR="008E59C2" w:rsidRPr="008E59C2" w:rsidRDefault="008E59C2" w:rsidP="008E59C2">
            <w:pPr>
              <w:pStyle w:val="TableParagraph"/>
              <w:tabs>
                <w:tab w:val="left" w:pos="249"/>
                <w:tab w:val="left" w:pos="8789"/>
              </w:tabs>
              <w:spacing w:line="210" w:lineRule="exact"/>
              <w:ind w:left="249" w:right="136" w:hanging="140"/>
              <w:jc w:val="both"/>
              <w:rPr>
                <w:i/>
                <w:sz w:val="20"/>
              </w:rPr>
            </w:pPr>
            <w:r>
              <w:rPr>
                <w:i/>
                <w:sz w:val="20"/>
              </w:rPr>
              <w:t xml:space="preserve">n) </w:t>
            </w:r>
            <w:r w:rsidRPr="008E59C2">
              <w:rPr>
                <w:i/>
                <w:sz w:val="20"/>
              </w:rPr>
              <w:t xml:space="preserve">Analiză Cost Beneficiu (analiza financiară, analiza economică, analiza riscului și a senzitivităţii) </w:t>
            </w:r>
          </w:p>
          <w:p w14:paraId="3BD5B570" w14:textId="77777777" w:rsidR="008E59C2" w:rsidRPr="008E59C2" w:rsidRDefault="008E59C2" w:rsidP="008E59C2">
            <w:pPr>
              <w:pStyle w:val="TableParagraph"/>
              <w:tabs>
                <w:tab w:val="left" w:pos="249"/>
                <w:tab w:val="left" w:pos="8789"/>
              </w:tabs>
              <w:spacing w:line="210" w:lineRule="exact"/>
              <w:ind w:left="249" w:right="136" w:hanging="140"/>
              <w:jc w:val="both"/>
              <w:rPr>
                <w:i/>
                <w:sz w:val="20"/>
              </w:rPr>
            </w:pPr>
          </w:p>
          <w:p w14:paraId="5181C3B3" w14:textId="1C6F15F4" w:rsidR="008E59C2" w:rsidRDefault="008E59C2" w:rsidP="008E59C2">
            <w:pPr>
              <w:pStyle w:val="TableParagraph"/>
              <w:tabs>
                <w:tab w:val="left" w:pos="249"/>
                <w:tab w:val="left" w:pos="8789"/>
              </w:tabs>
              <w:spacing w:line="210" w:lineRule="exact"/>
              <w:ind w:left="249" w:right="136" w:hanging="140"/>
              <w:jc w:val="both"/>
              <w:rPr>
                <w:i/>
                <w:sz w:val="20"/>
              </w:rPr>
            </w:pPr>
            <w:r w:rsidRPr="008E59C2">
              <w:rPr>
                <w:i/>
                <w:sz w:val="20"/>
              </w:rPr>
              <w:t>Secțiunea din Ofertă (se va urmări prezentarea elementelor și parametrilor utilizați în analiza cost-beneficiuși principalii indicatori ai analizei financiare, inclusiv estimarea costurilor pentru corectarea impactului negativ asupra mediului, după caz, precum și respectarea prevederilor Ghidului ACB al CE 2014-2020)</w:t>
            </w:r>
          </w:p>
        </w:tc>
        <w:tc>
          <w:tcPr>
            <w:tcW w:w="992" w:type="dxa"/>
            <w:gridSpan w:val="2"/>
          </w:tcPr>
          <w:p w14:paraId="7A3D8B0E" w14:textId="77777777" w:rsidR="008E59C2" w:rsidRPr="005F0351" w:rsidRDefault="008E59C2" w:rsidP="00CD63E5">
            <w:pPr>
              <w:pStyle w:val="TableParagraph"/>
              <w:tabs>
                <w:tab w:val="left" w:pos="8789"/>
              </w:tabs>
              <w:rPr>
                <w:sz w:val="20"/>
              </w:rPr>
            </w:pPr>
          </w:p>
        </w:tc>
        <w:tc>
          <w:tcPr>
            <w:tcW w:w="850" w:type="dxa"/>
            <w:gridSpan w:val="2"/>
          </w:tcPr>
          <w:p w14:paraId="260CA0E8" w14:textId="77777777" w:rsidR="008E59C2" w:rsidRPr="005F0351" w:rsidRDefault="008E59C2" w:rsidP="00CD63E5">
            <w:pPr>
              <w:pStyle w:val="TableParagraph"/>
              <w:tabs>
                <w:tab w:val="left" w:pos="8789"/>
              </w:tabs>
              <w:rPr>
                <w:sz w:val="20"/>
              </w:rPr>
            </w:pPr>
          </w:p>
        </w:tc>
      </w:tr>
      <w:tr w:rsidR="008E59C2" w:rsidRPr="005F0351" w14:paraId="31945F33" w14:textId="77777777" w:rsidTr="00183C58">
        <w:trPr>
          <w:trHeight w:val="512"/>
        </w:trPr>
        <w:tc>
          <w:tcPr>
            <w:tcW w:w="8841" w:type="dxa"/>
            <w:gridSpan w:val="3"/>
          </w:tcPr>
          <w:p w14:paraId="5F6CC19F" w14:textId="1B66E31B" w:rsidR="008E59C2" w:rsidRPr="008E59C2" w:rsidRDefault="008E59C2" w:rsidP="008E59C2">
            <w:pPr>
              <w:pStyle w:val="TableParagraph"/>
              <w:tabs>
                <w:tab w:val="left" w:pos="249"/>
                <w:tab w:val="left" w:pos="8789"/>
              </w:tabs>
              <w:ind w:left="249" w:hanging="140"/>
              <w:jc w:val="both"/>
              <w:rPr>
                <w:bCs/>
                <w:i/>
                <w:iCs/>
                <w:sz w:val="20"/>
              </w:rPr>
            </w:pPr>
            <w:r>
              <w:rPr>
                <w:bCs/>
                <w:i/>
                <w:iCs/>
                <w:sz w:val="20"/>
              </w:rPr>
              <w:t>o)</w:t>
            </w:r>
            <w:r w:rsidRPr="008E59C2">
              <w:rPr>
                <w:bCs/>
                <w:i/>
                <w:iCs/>
                <w:sz w:val="20"/>
              </w:rPr>
              <w:t>Mecanismul de finanţare și propunerea de buget</w:t>
            </w:r>
          </w:p>
          <w:p w14:paraId="6A4CD64A" w14:textId="77777777" w:rsidR="008E59C2" w:rsidRPr="008E59C2" w:rsidRDefault="008E59C2" w:rsidP="008E59C2">
            <w:pPr>
              <w:pStyle w:val="TableParagraph"/>
              <w:tabs>
                <w:tab w:val="left" w:pos="249"/>
                <w:tab w:val="left" w:pos="8789"/>
              </w:tabs>
              <w:ind w:left="249" w:hanging="140"/>
              <w:jc w:val="both"/>
              <w:rPr>
                <w:b/>
                <w:i/>
                <w:sz w:val="20"/>
              </w:rPr>
            </w:pPr>
          </w:p>
          <w:p w14:paraId="20C5B372" w14:textId="6CA9FCCB" w:rsidR="008E59C2" w:rsidRPr="008E59C2" w:rsidRDefault="008E59C2" w:rsidP="008E59C2">
            <w:pPr>
              <w:pStyle w:val="TableParagraph"/>
              <w:numPr>
                <w:ilvl w:val="0"/>
                <w:numId w:val="5"/>
              </w:numPr>
              <w:tabs>
                <w:tab w:val="left" w:pos="249"/>
                <w:tab w:val="left" w:pos="8789"/>
              </w:tabs>
              <w:jc w:val="both"/>
              <w:rPr>
                <w:bCs/>
                <w:i/>
                <w:iCs/>
                <w:sz w:val="20"/>
              </w:rPr>
            </w:pPr>
            <w:r w:rsidRPr="008E59C2">
              <w:rPr>
                <w:bCs/>
                <w:i/>
                <w:iCs/>
                <w:sz w:val="20"/>
              </w:rPr>
              <w:t xml:space="preserve">Este identificat un mecanism de finanţare în care se face diferenţa între fondurile proprii ale solicitantului şi sursele de cofinanţare. </w:t>
            </w:r>
          </w:p>
          <w:p w14:paraId="5B81D8BB" w14:textId="5053D8B4" w:rsidR="008E59C2" w:rsidRPr="008E59C2" w:rsidRDefault="008E59C2" w:rsidP="008E59C2">
            <w:pPr>
              <w:pStyle w:val="TableParagraph"/>
              <w:numPr>
                <w:ilvl w:val="0"/>
                <w:numId w:val="5"/>
              </w:numPr>
              <w:tabs>
                <w:tab w:val="left" w:pos="249"/>
                <w:tab w:val="left" w:pos="8789"/>
              </w:tabs>
              <w:jc w:val="both"/>
              <w:rPr>
                <w:bCs/>
                <w:i/>
                <w:iCs/>
                <w:sz w:val="20"/>
              </w:rPr>
            </w:pPr>
            <w:r w:rsidRPr="008E59C2">
              <w:rPr>
                <w:bCs/>
                <w:i/>
                <w:iCs/>
                <w:sz w:val="20"/>
              </w:rPr>
              <w:t xml:space="preserve">Sunt indicate resursele financiare folosite pentru implementarea proiectului. </w:t>
            </w:r>
          </w:p>
          <w:p w14:paraId="1F64603E" w14:textId="3BAD4D07" w:rsidR="008E59C2" w:rsidRPr="008E59C2" w:rsidRDefault="008E59C2" w:rsidP="008E59C2">
            <w:pPr>
              <w:pStyle w:val="TableParagraph"/>
              <w:numPr>
                <w:ilvl w:val="0"/>
                <w:numId w:val="5"/>
              </w:numPr>
              <w:tabs>
                <w:tab w:val="left" w:pos="249"/>
                <w:tab w:val="left" w:pos="8789"/>
              </w:tabs>
              <w:jc w:val="both"/>
              <w:rPr>
                <w:bCs/>
                <w:i/>
                <w:iCs/>
                <w:sz w:val="20"/>
              </w:rPr>
            </w:pPr>
            <w:r w:rsidRPr="008E59C2">
              <w:rPr>
                <w:bCs/>
                <w:i/>
                <w:iCs/>
                <w:sz w:val="20"/>
              </w:rPr>
              <w:t xml:space="preserve">Propunerea de buget corespunde operaţiunilor descrise în partea tehnică </w:t>
            </w:r>
          </w:p>
          <w:p w14:paraId="68CCE9FC" w14:textId="0270E501" w:rsidR="008E59C2" w:rsidRPr="008E59C2" w:rsidRDefault="008E59C2" w:rsidP="008E59C2">
            <w:pPr>
              <w:pStyle w:val="TableParagraph"/>
              <w:numPr>
                <w:ilvl w:val="0"/>
                <w:numId w:val="5"/>
              </w:numPr>
              <w:tabs>
                <w:tab w:val="left" w:pos="249"/>
                <w:tab w:val="left" w:pos="8789"/>
              </w:tabs>
              <w:jc w:val="both"/>
              <w:rPr>
                <w:bCs/>
                <w:i/>
                <w:iCs/>
                <w:sz w:val="20"/>
              </w:rPr>
            </w:pPr>
            <w:r w:rsidRPr="008E59C2">
              <w:rPr>
                <w:bCs/>
                <w:i/>
                <w:iCs/>
                <w:sz w:val="20"/>
              </w:rPr>
              <w:t xml:space="preserve">Bugetul proiectului este defalcat pe categorii de cheltuieli, transparent şi coerent </w:t>
            </w:r>
          </w:p>
          <w:p w14:paraId="183962FC" w14:textId="77777777" w:rsidR="008E59C2" w:rsidRPr="008E59C2" w:rsidRDefault="008E59C2" w:rsidP="008E59C2">
            <w:pPr>
              <w:pStyle w:val="TableParagraph"/>
              <w:tabs>
                <w:tab w:val="left" w:pos="249"/>
                <w:tab w:val="left" w:pos="8789"/>
              </w:tabs>
              <w:ind w:left="249" w:hanging="140"/>
              <w:jc w:val="both"/>
              <w:rPr>
                <w:bCs/>
                <w:i/>
                <w:iCs/>
                <w:sz w:val="20"/>
              </w:rPr>
            </w:pPr>
          </w:p>
          <w:p w14:paraId="18952196" w14:textId="6C970961" w:rsidR="008E59C2" w:rsidRDefault="008E59C2" w:rsidP="008E59C2">
            <w:pPr>
              <w:pStyle w:val="TableParagraph"/>
              <w:tabs>
                <w:tab w:val="left" w:pos="249"/>
                <w:tab w:val="left" w:pos="8789"/>
              </w:tabs>
              <w:spacing w:line="210" w:lineRule="exact"/>
              <w:ind w:left="249" w:right="136" w:hanging="140"/>
              <w:jc w:val="both"/>
              <w:rPr>
                <w:i/>
                <w:sz w:val="20"/>
              </w:rPr>
            </w:pPr>
            <w:r w:rsidRPr="008E59C2">
              <w:rPr>
                <w:bCs/>
                <w:i/>
                <w:iCs/>
                <w:sz w:val="20"/>
              </w:rPr>
              <w:t xml:space="preserve">     Secțiunea Analiză Cost Beneficiu din Ofertă (se va urmări ca resursele financiare să fie corect distribuite pe sursele de finanțare) și anexele la Ofertă/ Secțiunea Buget din Ofertă (se vor urmări defalcarea bugetului pe categorii de cheltuieli, modul de calculare al costurilor eligibile totale, precum și corelarea liniilor bugetare cu operațiunile proiectului)</w:t>
            </w:r>
          </w:p>
        </w:tc>
        <w:tc>
          <w:tcPr>
            <w:tcW w:w="992" w:type="dxa"/>
            <w:gridSpan w:val="2"/>
          </w:tcPr>
          <w:p w14:paraId="2C363FCD" w14:textId="77777777" w:rsidR="008E59C2" w:rsidRPr="005F0351" w:rsidRDefault="008E59C2" w:rsidP="00CD63E5">
            <w:pPr>
              <w:pStyle w:val="TableParagraph"/>
              <w:tabs>
                <w:tab w:val="left" w:pos="8789"/>
              </w:tabs>
              <w:rPr>
                <w:sz w:val="20"/>
              </w:rPr>
            </w:pPr>
          </w:p>
        </w:tc>
        <w:tc>
          <w:tcPr>
            <w:tcW w:w="850" w:type="dxa"/>
            <w:gridSpan w:val="2"/>
          </w:tcPr>
          <w:p w14:paraId="383A59D0" w14:textId="77777777" w:rsidR="008E59C2" w:rsidRPr="005F0351" w:rsidRDefault="008E59C2" w:rsidP="00CD63E5">
            <w:pPr>
              <w:pStyle w:val="TableParagraph"/>
              <w:tabs>
                <w:tab w:val="left" w:pos="8789"/>
              </w:tabs>
              <w:rPr>
                <w:sz w:val="20"/>
              </w:rPr>
            </w:pPr>
          </w:p>
        </w:tc>
      </w:tr>
      <w:tr w:rsidR="00991DEF" w:rsidRPr="005F0351" w14:paraId="5EC48163" w14:textId="77777777" w:rsidTr="00183C58">
        <w:trPr>
          <w:trHeight w:val="512"/>
        </w:trPr>
        <w:tc>
          <w:tcPr>
            <w:tcW w:w="8841" w:type="dxa"/>
            <w:gridSpan w:val="3"/>
          </w:tcPr>
          <w:p w14:paraId="152859A2" w14:textId="400E1A93" w:rsidR="00991DEF" w:rsidRPr="005F0351" w:rsidRDefault="008E59C2" w:rsidP="00F43E66">
            <w:pPr>
              <w:pStyle w:val="TableParagraph"/>
              <w:tabs>
                <w:tab w:val="left" w:pos="8045"/>
              </w:tabs>
              <w:spacing w:line="210" w:lineRule="exact"/>
              <w:ind w:left="2" w:right="136" w:firstLine="142"/>
              <w:rPr>
                <w:bCs/>
                <w:sz w:val="20"/>
                <w:szCs w:val="20"/>
              </w:rPr>
            </w:pPr>
            <w:r>
              <w:rPr>
                <w:bCs/>
                <w:sz w:val="20"/>
                <w:szCs w:val="20"/>
              </w:rPr>
              <w:t>p</w:t>
            </w:r>
            <w:r w:rsidR="00991DEF" w:rsidRPr="005F0351">
              <w:rPr>
                <w:bCs/>
                <w:sz w:val="20"/>
                <w:szCs w:val="20"/>
              </w:rPr>
              <w:t>) Valoarea ajutorului de stat solicitat pe MW</w:t>
            </w:r>
            <w:r w:rsidR="00F43E66" w:rsidRPr="005F0351">
              <w:rPr>
                <w:bCs/>
                <w:sz w:val="20"/>
                <w:szCs w:val="20"/>
              </w:rPr>
              <w:t>h</w:t>
            </w:r>
            <w:r w:rsidR="00991DEF" w:rsidRPr="005F0351">
              <w:rPr>
                <w:bCs/>
                <w:sz w:val="20"/>
                <w:szCs w:val="20"/>
              </w:rPr>
              <w:t xml:space="preserve"> instalat este de maximum</w:t>
            </w:r>
            <w:r w:rsidR="00F43E66" w:rsidRPr="005F0351">
              <w:rPr>
                <w:bCs/>
                <w:sz w:val="20"/>
                <w:szCs w:val="20"/>
              </w:rPr>
              <w:t xml:space="preserve"> 167.000 EUR?</w:t>
            </w:r>
          </w:p>
        </w:tc>
        <w:tc>
          <w:tcPr>
            <w:tcW w:w="992" w:type="dxa"/>
            <w:gridSpan w:val="2"/>
          </w:tcPr>
          <w:p w14:paraId="48034FA0" w14:textId="77777777" w:rsidR="00991DEF" w:rsidRPr="005F0351" w:rsidRDefault="00991DEF" w:rsidP="00CD63E5">
            <w:pPr>
              <w:pStyle w:val="TableParagraph"/>
              <w:tabs>
                <w:tab w:val="left" w:pos="8789"/>
              </w:tabs>
              <w:rPr>
                <w:sz w:val="20"/>
              </w:rPr>
            </w:pPr>
          </w:p>
        </w:tc>
        <w:tc>
          <w:tcPr>
            <w:tcW w:w="850" w:type="dxa"/>
            <w:gridSpan w:val="2"/>
          </w:tcPr>
          <w:p w14:paraId="42129AAC" w14:textId="77777777" w:rsidR="00991DEF" w:rsidRPr="005F0351" w:rsidRDefault="00991DEF" w:rsidP="00CD63E5">
            <w:pPr>
              <w:pStyle w:val="TableParagraph"/>
              <w:tabs>
                <w:tab w:val="left" w:pos="8789"/>
              </w:tabs>
              <w:rPr>
                <w:sz w:val="20"/>
              </w:rPr>
            </w:pPr>
          </w:p>
        </w:tc>
      </w:tr>
      <w:tr w:rsidR="00991DEF" w:rsidRPr="005F0351" w14:paraId="71627275" w14:textId="77777777" w:rsidTr="00183C58">
        <w:trPr>
          <w:trHeight w:val="512"/>
        </w:trPr>
        <w:tc>
          <w:tcPr>
            <w:tcW w:w="8841" w:type="dxa"/>
            <w:gridSpan w:val="3"/>
          </w:tcPr>
          <w:p w14:paraId="74F6254F" w14:textId="781E509E" w:rsidR="00991DEF" w:rsidRPr="005F0351" w:rsidRDefault="008E59C2" w:rsidP="00CD63E5">
            <w:pPr>
              <w:pStyle w:val="TableParagraph"/>
              <w:tabs>
                <w:tab w:val="left" w:pos="8045"/>
              </w:tabs>
              <w:spacing w:line="210" w:lineRule="exact"/>
              <w:ind w:right="136" w:firstLine="148"/>
              <w:jc w:val="both"/>
              <w:rPr>
                <w:bCs/>
                <w:i/>
                <w:iCs/>
                <w:sz w:val="20"/>
              </w:rPr>
            </w:pPr>
            <w:r>
              <w:rPr>
                <w:bCs/>
                <w:i/>
                <w:iCs/>
                <w:sz w:val="20"/>
              </w:rPr>
              <w:t>q</w:t>
            </w:r>
            <w:r w:rsidR="00991DEF" w:rsidRPr="005F0351">
              <w:rPr>
                <w:bCs/>
                <w:i/>
                <w:iCs/>
                <w:sz w:val="20"/>
              </w:rPr>
              <w:t xml:space="preserve">) Valoarea ajutorului de stat solicitat nu depășește valoarea costului eligibil rezultată din aplicarea metodologiei de calcul prezentată la Cap. 1.7 din ghid </w:t>
            </w:r>
          </w:p>
        </w:tc>
        <w:tc>
          <w:tcPr>
            <w:tcW w:w="992" w:type="dxa"/>
            <w:gridSpan w:val="2"/>
          </w:tcPr>
          <w:p w14:paraId="220231A6" w14:textId="77777777" w:rsidR="00991DEF" w:rsidRPr="005F0351" w:rsidRDefault="00991DEF" w:rsidP="00CD63E5">
            <w:pPr>
              <w:pStyle w:val="TableParagraph"/>
              <w:tabs>
                <w:tab w:val="left" w:pos="8789"/>
              </w:tabs>
              <w:rPr>
                <w:sz w:val="20"/>
              </w:rPr>
            </w:pPr>
          </w:p>
        </w:tc>
        <w:tc>
          <w:tcPr>
            <w:tcW w:w="850" w:type="dxa"/>
            <w:gridSpan w:val="2"/>
          </w:tcPr>
          <w:p w14:paraId="49378126" w14:textId="77777777" w:rsidR="00991DEF" w:rsidRPr="005F0351" w:rsidRDefault="00991DEF" w:rsidP="00CD63E5">
            <w:pPr>
              <w:pStyle w:val="TableParagraph"/>
              <w:tabs>
                <w:tab w:val="left" w:pos="8789"/>
              </w:tabs>
              <w:rPr>
                <w:sz w:val="20"/>
              </w:rPr>
            </w:pPr>
          </w:p>
        </w:tc>
      </w:tr>
      <w:tr w:rsidR="00991DEF" w:rsidRPr="005F0351" w14:paraId="0CB075C6" w14:textId="77777777" w:rsidTr="00183C58">
        <w:trPr>
          <w:trHeight w:val="512"/>
        </w:trPr>
        <w:tc>
          <w:tcPr>
            <w:tcW w:w="8841" w:type="dxa"/>
            <w:gridSpan w:val="3"/>
          </w:tcPr>
          <w:p w14:paraId="3B7ECF7A" w14:textId="3E07BEBA" w:rsidR="00991DEF" w:rsidRPr="005F0351" w:rsidRDefault="008E59C2" w:rsidP="00CD63E5">
            <w:pPr>
              <w:pStyle w:val="TableParagraph"/>
              <w:tabs>
                <w:tab w:val="left" w:pos="8045"/>
              </w:tabs>
              <w:spacing w:line="210" w:lineRule="exact"/>
              <w:ind w:left="2" w:right="136" w:firstLine="142"/>
              <w:rPr>
                <w:bCs/>
                <w:i/>
                <w:iCs/>
                <w:sz w:val="20"/>
              </w:rPr>
            </w:pPr>
            <w:r>
              <w:rPr>
                <w:bCs/>
                <w:i/>
                <w:iCs/>
                <w:sz w:val="20"/>
              </w:rPr>
              <w:t>r</w:t>
            </w:r>
            <w:r w:rsidR="00991DEF" w:rsidRPr="005F0351">
              <w:rPr>
                <w:bCs/>
                <w:i/>
                <w:iCs/>
                <w:sz w:val="20"/>
              </w:rPr>
              <w:t>) Valoarea ajutorului de stat solicitat nu depășește 15 milioane euro pe întreprindere/proiect de investiție</w:t>
            </w:r>
          </w:p>
          <w:p w14:paraId="037263A2" w14:textId="77777777" w:rsidR="00991DEF" w:rsidRPr="005F0351" w:rsidRDefault="00991DEF" w:rsidP="00CD63E5">
            <w:pPr>
              <w:pStyle w:val="TableParagraph"/>
              <w:tabs>
                <w:tab w:val="left" w:pos="8045"/>
              </w:tabs>
              <w:spacing w:line="210" w:lineRule="exact"/>
              <w:ind w:right="136" w:firstLine="148"/>
              <w:rPr>
                <w:bCs/>
                <w:i/>
                <w:iCs/>
                <w:sz w:val="20"/>
              </w:rPr>
            </w:pPr>
          </w:p>
        </w:tc>
        <w:tc>
          <w:tcPr>
            <w:tcW w:w="992" w:type="dxa"/>
            <w:gridSpan w:val="2"/>
          </w:tcPr>
          <w:p w14:paraId="5664E0EB" w14:textId="77777777" w:rsidR="00991DEF" w:rsidRPr="005F0351" w:rsidRDefault="00991DEF" w:rsidP="00CD63E5">
            <w:pPr>
              <w:pStyle w:val="TableParagraph"/>
              <w:tabs>
                <w:tab w:val="left" w:pos="8789"/>
              </w:tabs>
              <w:rPr>
                <w:sz w:val="20"/>
              </w:rPr>
            </w:pPr>
          </w:p>
        </w:tc>
        <w:tc>
          <w:tcPr>
            <w:tcW w:w="850" w:type="dxa"/>
            <w:gridSpan w:val="2"/>
          </w:tcPr>
          <w:p w14:paraId="77157182" w14:textId="77777777" w:rsidR="00991DEF" w:rsidRPr="005F0351" w:rsidRDefault="00991DEF" w:rsidP="00CD63E5">
            <w:pPr>
              <w:pStyle w:val="TableParagraph"/>
              <w:tabs>
                <w:tab w:val="left" w:pos="8789"/>
              </w:tabs>
              <w:rPr>
                <w:sz w:val="20"/>
              </w:rPr>
            </w:pPr>
          </w:p>
        </w:tc>
      </w:tr>
      <w:tr w:rsidR="00991DEF" w:rsidRPr="005F0351" w14:paraId="5EC84D14" w14:textId="77777777" w:rsidTr="00183C58">
        <w:trPr>
          <w:trHeight w:val="512"/>
        </w:trPr>
        <w:tc>
          <w:tcPr>
            <w:tcW w:w="8841" w:type="dxa"/>
            <w:gridSpan w:val="3"/>
          </w:tcPr>
          <w:p w14:paraId="38C0F498" w14:textId="3A0F7876" w:rsidR="00991DEF" w:rsidRPr="005F0351" w:rsidRDefault="00991DEF" w:rsidP="00CD63E5">
            <w:pPr>
              <w:pStyle w:val="TableParagraph"/>
              <w:tabs>
                <w:tab w:val="left" w:pos="8789"/>
              </w:tabs>
              <w:spacing w:line="210" w:lineRule="exact"/>
              <w:ind w:left="2" w:firstLine="142"/>
              <w:rPr>
                <w:bCs/>
                <w:i/>
                <w:iCs/>
                <w:sz w:val="20"/>
              </w:rPr>
            </w:pPr>
            <w:r w:rsidRPr="005F0351">
              <w:rPr>
                <w:b/>
                <w:sz w:val="20"/>
              </w:rPr>
              <w:t>Oferta este</w:t>
            </w:r>
            <w:r w:rsidRPr="005F0351">
              <w:rPr>
                <w:b/>
                <w:spacing w:val="-2"/>
                <w:sz w:val="20"/>
              </w:rPr>
              <w:t xml:space="preserve"> admisă în urma procedurii de verificare a </w:t>
            </w:r>
            <w:r w:rsidR="00C97332">
              <w:rPr>
                <w:b/>
                <w:spacing w:val="-2"/>
                <w:sz w:val="20"/>
              </w:rPr>
              <w:t>eligibilității</w:t>
            </w:r>
            <w:r w:rsidRPr="005F0351">
              <w:rPr>
                <w:b/>
                <w:sz w:val="20"/>
              </w:rPr>
              <w:t>?</w:t>
            </w:r>
          </w:p>
        </w:tc>
        <w:tc>
          <w:tcPr>
            <w:tcW w:w="992" w:type="dxa"/>
            <w:gridSpan w:val="2"/>
          </w:tcPr>
          <w:p w14:paraId="5D743193" w14:textId="77777777" w:rsidR="00991DEF" w:rsidRPr="005F0351" w:rsidRDefault="00991DEF" w:rsidP="00CD63E5">
            <w:pPr>
              <w:pStyle w:val="TableParagraph"/>
              <w:tabs>
                <w:tab w:val="left" w:pos="8789"/>
              </w:tabs>
              <w:rPr>
                <w:sz w:val="20"/>
              </w:rPr>
            </w:pPr>
          </w:p>
        </w:tc>
        <w:tc>
          <w:tcPr>
            <w:tcW w:w="850" w:type="dxa"/>
            <w:gridSpan w:val="2"/>
          </w:tcPr>
          <w:p w14:paraId="4D9EC3BF" w14:textId="77777777" w:rsidR="00991DEF" w:rsidRPr="005F0351" w:rsidRDefault="00991DEF" w:rsidP="00CD63E5">
            <w:pPr>
              <w:pStyle w:val="TableParagraph"/>
              <w:tabs>
                <w:tab w:val="left" w:pos="8789"/>
              </w:tabs>
              <w:rPr>
                <w:sz w:val="20"/>
              </w:rPr>
            </w:pPr>
          </w:p>
        </w:tc>
      </w:tr>
      <w:tr w:rsidR="00991DEF" w:rsidRPr="005F0351" w14:paraId="1B48F92E" w14:textId="77777777" w:rsidTr="00183C58">
        <w:trPr>
          <w:trHeight w:val="512"/>
        </w:trPr>
        <w:tc>
          <w:tcPr>
            <w:tcW w:w="4461" w:type="dxa"/>
          </w:tcPr>
          <w:p w14:paraId="1869A105" w14:textId="7DB122A5" w:rsidR="00991DEF" w:rsidRPr="005F0351" w:rsidRDefault="003B7205" w:rsidP="00CD63E5">
            <w:pPr>
              <w:pStyle w:val="TableParagraph"/>
              <w:tabs>
                <w:tab w:val="left" w:pos="8789"/>
              </w:tabs>
              <w:spacing w:line="210" w:lineRule="exact"/>
              <w:jc w:val="center"/>
              <w:rPr>
                <w:b/>
                <w:sz w:val="20"/>
              </w:rPr>
            </w:pPr>
            <w:r w:rsidRPr="005F0351">
              <w:rPr>
                <w:b/>
                <w:noProof/>
                <w:sz w:val="20"/>
              </w:rPr>
              <mc:AlternateContent>
                <mc:Choice Requires="wps">
                  <w:drawing>
                    <wp:anchor distT="0" distB="0" distL="114300" distR="114300" simplePos="0" relativeHeight="251659264" behindDoc="0" locked="0" layoutInCell="1" allowOverlap="1" wp14:anchorId="0F8B1D4A" wp14:editId="1CBF16F7">
                      <wp:simplePos x="0" y="0"/>
                      <wp:positionH relativeFrom="column">
                        <wp:posOffset>1102416</wp:posOffset>
                      </wp:positionH>
                      <wp:positionV relativeFrom="paragraph">
                        <wp:posOffset>17780</wp:posOffset>
                      </wp:positionV>
                      <wp:extent cx="151075" cy="119269"/>
                      <wp:effectExtent l="0" t="0" r="20955" b="14605"/>
                      <wp:wrapNone/>
                      <wp:docPr id="4" name="Rectangle 4"/>
                      <wp:cNvGraphicFramePr/>
                      <a:graphic xmlns:a="http://schemas.openxmlformats.org/drawingml/2006/main">
                        <a:graphicData uri="http://schemas.microsoft.com/office/word/2010/wordprocessingShape">
                          <wps:wsp>
                            <wps:cNvSpPr/>
                            <wps:spPr>
                              <a:xfrm>
                                <a:off x="0" y="0"/>
                                <a:ext cx="151075" cy="119269"/>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EB90E1" id="Rectangle 4" o:spid="_x0000_s1026" style="position:absolute;margin-left:86.8pt;margin-top:1.4pt;width:11.9pt;height:9.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" fillcolor="white [3212]" strokecolor="#243f60 [1604]" strokeweight="2pt"/>
                  </w:pict>
                </mc:Fallback>
              </mc:AlternateContent>
            </w:r>
            <w:r w:rsidR="00991DEF" w:rsidRPr="005F0351">
              <w:rPr>
                <w:b/>
                <w:sz w:val="20"/>
              </w:rPr>
              <w:t>Da</w:t>
            </w:r>
          </w:p>
          <w:p w14:paraId="7B86DAEA" w14:textId="769049BC" w:rsidR="003B7205" w:rsidRPr="005F0351" w:rsidRDefault="003B7205" w:rsidP="00CD63E5">
            <w:pPr>
              <w:pStyle w:val="TableParagraph"/>
              <w:tabs>
                <w:tab w:val="left" w:pos="8789"/>
              </w:tabs>
              <w:spacing w:line="210" w:lineRule="exact"/>
              <w:jc w:val="center"/>
              <w:rPr>
                <w:b/>
                <w:sz w:val="20"/>
              </w:rPr>
            </w:pPr>
          </w:p>
        </w:tc>
        <w:tc>
          <w:tcPr>
            <w:tcW w:w="4380" w:type="dxa"/>
            <w:gridSpan w:val="2"/>
          </w:tcPr>
          <w:p w14:paraId="0AC802D2" w14:textId="1AAA1D22" w:rsidR="00991DEF" w:rsidRPr="005F0351" w:rsidRDefault="003B7205" w:rsidP="00CD63E5">
            <w:pPr>
              <w:pStyle w:val="TableParagraph"/>
              <w:tabs>
                <w:tab w:val="left" w:pos="8789"/>
              </w:tabs>
              <w:spacing w:line="210" w:lineRule="exact"/>
              <w:jc w:val="center"/>
              <w:rPr>
                <w:b/>
                <w:sz w:val="20"/>
              </w:rPr>
            </w:pPr>
            <w:r w:rsidRPr="005F0351">
              <w:rPr>
                <w:b/>
                <w:noProof/>
                <w:sz w:val="20"/>
              </w:rPr>
              <mc:AlternateContent>
                <mc:Choice Requires="wps">
                  <w:drawing>
                    <wp:anchor distT="0" distB="0" distL="114300" distR="114300" simplePos="0" relativeHeight="251660288" behindDoc="0" locked="0" layoutInCell="1" allowOverlap="1" wp14:anchorId="0B2C550E" wp14:editId="083364B4">
                      <wp:simplePos x="0" y="0"/>
                      <wp:positionH relativeFrom="column">
                        <wp:posOffset>1080383</wp:posOffset>
                      </wp:positionH>
                      <wp:positionV relativeFrom="paragraph">
                        <wp:posOffset>34483</wp:posOffset>
                      </wp:positionV>
                      <wp:extent cx="159027" cy="134648"/>
                      <wp:effectExtent l="0" t="0" r="12700" b="17780"/>
                      <wp:wrapNone/>
                      <wp:docPr id="5" name="Rectangle 5"/>
                      <wp:cNvGraphicFramePr/>
                      <a:graphic xmlns:a="http://schemas.openxmlformats.org/drawingml/2006/main">
                        <a:graphicData uri="http://schemas.microsoft.com/office/word/2010/wordprocessingShape">
                          <wps:wsp>
                            <wps:cNvSpPr/>
                            <wps:spPr>
                              <a:xfrm>
                                <a:off x="0" y="0"/>
                                <a:ext cx="159027" cy="13464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A5664F" id="Rectangle 5" o:spid="_x0000_s1026" style="position:absolute;margin-left:85.05pt;margin-top:2.7pt;width:12.5pt;height:10.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" fillcolor="white [3212]" strokecolor="#243f60 [1604]" strokeweight="2pt"/>
                  </w:pict>
                </mc:Fallback>
              </mc:AlternateContent>
            </w:r>
            <w:r w:rsidR="00991DEF" w:rsidRPr="005F0351">
              <w:rPr>
                <w:b/>
                <w:sz w:val="20"/>
              </w:rPr>
              <w:t>Nu</w:t>
            </w:r>
          </w:p>
        </w:tc>
        <w:tc>
          <w:tcPr>
            <w:tcW w:w="992" w:type="dxa"/>
            <w:gridSpan w:val="2"/>
          </w:tcPr>
          <w:p w14:paraId="3620F281" w14:textId="77777777" w:rsidR="00991DEF" w:rsidRPr="005F0351" w:rsidRDefault="00991DEF" w:rsidP="00CD63E5">
            <w:pPr>
              <w:pStyle w:val="TableParagraph"/>
              <w:tabs>
                <w:tab w:val="left" w:pos="8789"/>
              </w:tabs>
              <w:jc w:val="center"/>
              <w:rPr>
                <w:sz w:val="20"/>
              </w:rPr>
            </w:pPr>
          </w:p>
        </w:tc>
        <w:tc>
          <w:tcPr>
            <w:tcW w:w="850" w:type="dxa"/>
            <w:gridSpan w:val="2"/>
          </w:tcPr>
          <w:p w14:paraId="29040BE4" w14:textId="77777777" w:rsidR="00991DEF" w:rsidRPr="005F0351" w:rsidRDefault="00991DEF" w:rsidP="00CD63E5">
            <w:pPr>
              <w:pStyle w:val="TableParagraph"/>
              <w:tabs>
                <w:tab w:val="left" w:pos="8789"/>
              </w:tabs>
              <w:jc w:val="center"/>
              <w:rPr>
                <w:sz w:val="20"/>
              </w:rPr>
            </w:pPr>
          </w:p>
        </w:tc>
      </w:tr>
      <w:tr w:rsidR="00991DEF" w14:paraId="1306BA5F" w14:textId="77777777" w:rsidTr="00183C58">
        <w:trPr>
          <w:trHeight w:val="512"/>
        </w:trPr>
        <w:tc>
          <w:tcPr>
            <w:tcW w:w="8841" w:type="dxa"/>
            <w:gridSpan w:val="3"/>
          </w:tcPr>
          <w:p w14:paraId="00C1E164" w14:textId="1722BD68" w:rsidR="00991DEF" w:rsidRDefault="00991DEF" w:rsidP="00CD63E5">
            <w:pPr>
              <w:pStyle w:val="TableParagraph"/>
              <w:tabs>
                <w:tab w:val="left" w:pos="8789"/>
              </w:tabs>
              <w:spacing w:line="210" w:lineRule="exact"/>
              <w:ind w:left="2" w:firstLine="142"/>
              <w:rPr>
                <w:bCs/>
                <w:i/>
                <w:iCs/>
                <w:sz w:val="20"/>
              </w:rPr>
            </w:pPr>
            <w:r w:rsidRPr="005F0351">
              <w:rPr>
                <w:b/>
                <w:sz w:val="20"/>
              </w:rPr>
              <w:t>Comentarii</w:t>
            </w:r>
          </w:p>
        </w:tc>
        <w:tc>
          <w:tcPr>
            <w:tcW w:w="992" w:type="dxa"/>
            <w:gridSpan w:val="2"/>
          </w:tcPr>
          <w:p w14:paraId="28F06E01" w14:textId="77777777" w:rsidR="00991DEF" w:rsidRDefault="00991DEF" w:rsidP="00CD63E5">
            <w:pPr>
              <w:pStyle w:val="TableParagraph"/>
              <w:tabs>
                <w:tab w:val="left" w:pos="8789"/>
              </w:tabs>
              <w:rPr>
                <w:sz w:val="20"/>
              </w:rPr>
            </w:pPr>
          </w:p>
        </w:tc>
        <w:tc>
          <w:tcPr>
            <w:tcW w:w="850" w:type="dxa"/>
            <w:gridSpan w:val="2"/>
          </w:tcPr>
          <w:p w14:paraId="2AB8EA71" w14:textId="77777777" w:rsidR="00991DEF" w:rsidRDefault="00991DEF" w:rsidP="00CD63E5">
            <w:pPr>
              <w:pStyle w:val="TableParagraph"/>
              <w:tabs>
                <w:tab w:val="left" w:pos="8789"/>
              </w:tabs>
              <w:rPr>
                <w:sz w:val="20"/>
              </w:rPr>
            </w:pPr>
          </w:p>
        </w:tc>
      </w:tr>
    </w:tbl>
    <w:p w14:paraId="6C6075A6" w14:textId="77777777" w:rsidR="008F127D" w:rsidRDefault="008F127D" w:rsidP="00CD63E5">
      <w:pPr>
        <w:pStyle w:val="BodyText"/>
        <w:tabs>
          <w:tab w:val="left" w:pos="8789"/>
        </w:tabs>
        <w:rPr>
          <w:i w:val="0"/>
          <w:sz w:val="7"/>
        </w:rPr>
      </w:pPr>
    </w:p>
    <w:p w14:paraId="5EF2B271" w14:textId="77777777" w:rsidR="0034505B" w:rsidRDefault="0034505B" w:rsidP="00CD63E5">
      <w:pPr>
        <w:pStyle w:val="Title"/>
        <w:tabs>
          <w:tab w:val="left" w:pos="4082"/>
          <w:tab w:val="left" w:pos="8789"/>
        </w:tabs>
        <w:ind w:left="0"/>
        <w:jc w:val="left"/>
      </w:pPr>
    </w:p>
    <w:sectPr w:rsidR="0034505B" w:rsidSect="00CD63E5">
      <w:headerReference w:type="default" r:id="rId8"/>
      <w:pgSz w:w="12240" w:h="15840"/>
      <w:pgMar w:top="993" w:right="880" w:bottom="280" w:left="880" w:header="7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0844A" w14:textId="77777777" w:rsidR="00BE2664" w:rsidRDefault="00BE2664">
      <w:r>
        <w:separator/>
      </w:r>
    </w:p>
  </w:endnote>
  <w:endnote w:type="continuationSeparator" w:id="0">
    <w:p w14:paraId="47EF7078" w14:textId="77777777" w:rsidR="00BE2664" w:rsidRDefault="00BE2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85884" w14:textId="77777777" w:rsidR="00BE2664" w:rsidRDefault="00BE2664">
      <w:r>
        <w:separator/>
      </w:r>
    </w:p>
  </w:footnote>
  <w:footnote w:type="continuationSeparator" w:id="0">
    <w:p w14:paraId="55C19B6A" w14:textId="77777777" w:rsidR="00BE2664" w:rsidRDefault="00BE2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CCCD" w14:textId="77777777" w:rsidR="005A2490" w:rsidRDefault="0082304D">
    <w:pPr>
      <w:pStyle w:val="BodyText"/>
      <w:spacing w:before="0" w:line="14" w:lineRule="auto"/>
      <w:rPr>
        <w:i w:val="0"/>
      </w:rPr>
    </w:pPr>
    <w:r>
      <w:rPr>
        <w:noProof/>
        <w:lang w:val="en-US"/>
      </w:rPr>
      <mc:AlternateContent>
        <mc:Choice Requires="wps">
          <w:drawing>
            <wp:anchor distT="0" distB="0" distL="114300" distR="114300" simplePos="0" relativeHeight="486853632" behindDoc="1" locked="0" layoutInCell="1" allowOverlap="1" wp14:anchorId="4F1F8B08" wp14:editId="4AA44513">
              <wp:simplePos x="0" y="0"/>
              <wp:positionH relativeFrom="page">
                <wp:posOffset>3975652</wp:posOffset>
              </wp:positionH>
              <wp:positionV relativeFrom="page">
                <wp:posOffset>437322</wp:posOffset>
              </wp:positionV>
              <wp:extent cx="3472070" cy="255905"/>
              <wp:effectExtent l="0" t="0" r="14605" b="1079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207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588947" w14:textId="77777777" w:rsidR="00545772" w:rsidRDefault="000070DC" w:rsidP="00545772">
                          <w:pPr>
                            <w:spacing w:before="14"/>
                            <w:ind w:left="20"/>
                            <w:rPr>
                              <w:sz w:val="16"/>
                            </w:rPr>
                          </w:pPr>
                          <w:r>
                            <w:rPr>
                              <w:sz w:val="16"/>
                            </w:rPr>
                            <w:t xml:space="preserve">  </w:t>
                          </w:r>
                          <w:r w:rsidR="00CD63E5">
                            <w:rPr>
                              <w:sz w:val="16"/>
                            </w:rPr>
                            <w:t xml:space="preserve">            </w:t>
                          </w:r>
                          <w:r w:rsidR="00545772">
                            <w:rPr>
                              <w:sz w:val="16"/>
                            </w:rPr>
                            <w:t>Anexa nr.2.1 la Ghid_Specific_Măsura de investiții I.4, sub-măsura 3</w:t>
                          </w:r>
                        </w:p>
                        <w:p w14:paraId="2E601883" w14:textId="1997202B" w:rsidR="005A2490" w:rsidRDefault="005A2490">
                          <w:pPr>
                            <w:spacing w:before="14"/>
                            <w:ind w:left="20"/>
                            <w:rPr>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8B08" id="_x0000_t202" coordsize="21600,21600" o:spt="202" path="m,l,21600r21600,l21600,xe">
              <v:stroke joinstyle="miter"/>
              <v:path gradientshapeok="t" o:connecttype="rect"/>
            </v:shapetype>
            <v:shape id="Text Box 1" o:spid="_x0000_s1026" type="#_x0000_t202" style="position:absolute;margin-left:313.05pt;margin-top:34.45pt;width:273.4pt;height:20.15pt;z-index:-164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" filled="f" stroked="f">
              <v:textbox inset="0,0,0,0">
                <w:txbxContent>
                  <w:p w14:paraId="02588947" w14:textId="77777777" w:rsidR="00545772" w:rsidRDefault="000070DC" w:rsidP="00545772">
                    <w:pPr>
                      <w:spacing w:before="14"/>
                      <w:ind w:left="20"/>
                      <w:rPr>
                        <w:sz w:val="16"/>
                      </w:rPr>
                    </w:pPr>
                    <w:r>
                      <w:rPr>
                        <w:sz w:val="16"/>
                      </w:rPr>
                      <w:t xml:space="preserve">  </w:t>
                    </w:r>
                    <w:r w:rsidR="00CD63E5">
                      <w:rPr>
                        <w:sz w:val="16"/>
                      </w:rPr>
                      <w:t xml:space="preserve">            </w:t>
                    </w:r>
                    <w:r w:rsidR="00545772">
                      <w:rPr>
                        <w:sz w:val="16"/>
                      </w:rPr>
                      <w:t>Anexa nr.2.1 la Ghid_Specific_Măsura de investiții I.4, sub-măsura 3</w:t>
                    </w:r>
                  </w:p>
                  <w:p w14:paraId="2E601883" w14:textId="1997202B" w:rsidR="005A2490" w:rsidRDefault="005A2490">
                    <w:pPr>
                      <w:spacing w:before="14"/>
                      <w:ind w:left="20"/>
                      <w:rPr>
                        <w:sz w:val="16"/>
                      </w:rPr>
                    </w:pPr>
                  </w:p>
                </w:txbxContent>
              </v:textbox>
              <w10:wrap anchorx="page" anchory="page"/>
            </v:shape>
          </w:pict>
        </mc:Fallback>
      </mc:AlternateContent>
    </w:r>
    <w:r>
      <w:rPr>
        <w:noProof/>
        <w:lang w:val="en-US"/>
      </w:rPr>
      <mc:AlternateContent>
        <mc:Choice Requires="wps">
          <w:drawing>
            <wp:anchor distT="0" distB="0" distL="114300" distR="114300" simplePos="0" relativeHeight="486853120" behindDoc="1" locked="0" layoutInCell="1" allowOverlap="1" wp14:anchorId="23AE2D37" wp14:editId="6C09626E">
              <wp:simplePos x="0" y="0"/>
              <wp:positionH relativeFrom="page">
                <wp:posOffset>901700</wp:posOffset>
              </wp:positionH>
              <wp:positionV relativeFrom="page">
                <wp:posOffset>437515</wp:posOffset>
              </wp:positionV>
              <wp:extent cx="745490" cy="2559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49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11CB" w14:textId="77777777" w:rsidR="005A2490" w:rsidRDefault="005A2490" w:rsidP="00BE2DCD">
                          <w:pPr>
                            <w:spacing w:before="14"/>
                            <w:ind w:left="20"/>
                            <w:rPr>
                              <w:sz w:val="16"/>
                            </w:rPr>
                          </w:pPr>
                          <w:r>
                            <w:rPr>
                              <w:sz w:val="16"/>
                            </w:rPr>
                            <w:t>PNRR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E2D37" id="Text Box 2" o:spid="_x0000_s1027" type="#_x0000_t202" style="position:absolute;margin-left:71pt;margin-top:34.45pt;width:58.7pt;height:20.15pt;z-index:-164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" filled="f" stroked="f">
              <v:textbox inset="0,0,0,0">
                <w:txbxContent>
                  <w:p w14:paraId="0B9611CB" w14:textId="77777777" w:rsidR="005A2490" w:rsidRDefault="005A2490" w:rsidP="00BE2DCD">
                    <w:pPr>
                      <w:spacing w:before="14"/>
                      <w:ind w:left="20"/>
                      <w:rPr>
                        <w:sz w:val="16"/>
                      </w:rPr>
                    </w:pPr>
                    <w:r>
                      <w:rPr>
                        <w:sz w:val="16"/>
                      </w:rPr>
                      <w:t>PNRR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526C"/>
    <w:multiLevelType w:val="hybridMultilevel"/>
    <w:tmpl w:val="83E46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E25FA"/>
    <w:multiLevelType w:val="hybridMultilevel"/>
    <w:tmpl w:val="3F98F41E"/>
    <w:lvl w:ilvl="0" w:tplc="CFAE042C">
      <w:start w:val="1"/>
      <w:numFmt w:val="lowerLetter"/>
      <w:lvlText w:val="%1)"/>
      <w:lvlJc w:val="left"/>
      <w:pPr>
        <w:ind w:left="470" w:hanging="361"/>
      </w:pPr>
      <w:rPr>
        <w:rFonts w:ascii="Times New Roman" w:eastAsia="Times New Roman" w:hAnsi="Times New Roman" w:cs="Times New Roman" w:hint="default"/>
        <w:i/>
        <w:iCs/>
        <w:spacing w:val="0"/>
        <w:w w:val="99"/>
        <w:sz w:val="20"/>
        <w:szCs w:val="20"/>
        <w:lang w:val="ro-RO" w:eastAsia="en-US" w:bidi="ar-SA"/>
      </w:rPr>
    </w:lvl>
    <w:lvl w:ilvl="1" w:tplc="48CAC26E">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A9B29156">
      <w:numFmt w:val="bullet"/>
      <w:lvlText w:val="•"/>
      <w:lvlJc w:val="left"/>
      <w:pPr>
        <w:ind w:left="1703" w:hanging="360"/>
      </w:pPr>
      <w:rPr>
        <w:rFonts w:hint="default"/>
        <w:lang w:val="ro-RO" w:eastAsia="en-US" w:bidi="ar-SA"/>
      </w:rPr>
    </w:lvl>
    <w:lvl w:ilvl="3" w:tplc="247CFF88">
      <w:numFmt w:val="bullet"/>
      <w:lvlText w:val="•"/>
      <w:lvlJc w:val="left"/>
      <w:pPr>
        <w:ind w:left="2547" w:hanging="360"/>
      </w:pPr>
      <w:rPr>
        <w:rFonts w:hint="default"/>
        <w:lang w:val="ro-RO" w:eastAsia="en-US" w:bidi="ar-SA"/>
      </w:rPr>
    </w:lvl>
    <w:lvl w:ilvl="4" w:tplc="A5320BDA">
      <w:numFmt w:val="bullet"/>
      <w:lvlText w:val="•"/>
      <w:lvlJc w:val="left"/>
      <w:pPr>
        <w:ind w:left="3390" w:hanging="360"/>
      </w:pPr>
      <w:rPr>
        <w:rFonts w:hint="default"/>
        <w:lang w:val="ro-RO" w:eastAsia="en-US" w:bidi="ar-SA"/>
      </w:rPr>
    </w:lvl>
    <w:lvl w:ilvl="5" w:tplc="0F5A4CE8">
      <w:numFmt w:val="bullet"/>
      <w:lvlText w:val="•"/>
      <w:lvlJc w:val="left"/>
      <w:pPr>
        <w:ind w:left="4234" w:hanging="360"/>
      </w:pPr>
      <w:rPr>
        <w:rFonts w:hint="default"/>
        <w:lang w:val="ro-RO" w:eastAsia="en-US" w:bidi="ar-SA"/>
      </w:rPr>
    </w:lvl>
    <w:lvl w:ilvl="6" w:tplc="CB2E1A74">
      <w:numFmt w:val="bullet"/>
      <w:lvlText w:val="•"/>
      <w:lvlJc w:val="left"/>
      <w:pPr>
        <w:ind w:left="5077" w:hanging="360"/>
      </w:pPr>
      <w:rPr>
        <w:rFonts w:hint="default"/>
        <w:lang w:val="ro-RO" w:eastAsia="en-US" w:bidi="ar-SA"/>
      </w:rPr>
    </w:lvl>
    <w:lvl w:ilvl="7" w:tplc="1DFCBEC0">
      <w:numFmt w:val="bullet"/>
      <w:lvlText w:val="•"/>
      <w:lvlJc w:val="left"/>
      <w:pPr>
        <w:ind w:left="5921" w:hanging="360"/>
      </w:pPr>
      <w:rPr>
        <w:rFonts w:hint="default"/>
        <w:lang w:val="ro-RO" w:eastAsia="en-US" w:bidi="ar-SA"/>
      </w:rPr>
    </w:lvl>
    <w:lvl w:ilvl="8" w:tplc="3EE40636">
      <w:numFmt w:val="bullet"/>
      <w:lvlText w:val="•"/>
      <w:lvlJc w:val="left"/>
      <w:pPr>
        <w:ind w:left="6764" w:hanging="360"/>
      </w:pPr>
      <w:rPr>
        <w:rFonts w:hint="default"/>
        <w:lang w:val="ro-RO" w:eastAsia="en-US" w:bidi="ar-SA"/>
      </w:rPr>
    </w:lvl>
  </w:abstractNum>
  <w:abstractNum w:abstractNumId="2" w15:restartNumberingAfterBreak="0">
    <w:nsid w:val="14A23ECE"/>
    <w:multiLevelType w:val="hybridMultilevel"/>
    <w:tmpl w:val="ABF8F40C"/>
    <w:lvl w:ilvl="0" w:tplc="0409000B">
      <w:start w:val="1"/>
      <w:numFmt w:val="bullet"/>
      <w:lvlText w:val=""/>
      <w:lvlJc w:val="left"/>
      <w:pPr>
        <w:ind w:left="1190" w:hanging="360"/>
      </w:pPr>
      <w:rPr>
        <w:rFonts w:ascii="Wingdings" w:hAnsi="Wingdings" w:hint="default"/>
      </w:rPr>
    </w:lvl>
    <w:lvl w:ilvl="1" w:tplc="04090003">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3" w15:restartNumberingAfterBreak="0">
    <w:nsid w:val="1ECC2142"/>
    <w:multiLevelType w:val="hybridMultilevel"/>
    <w:tmpl w:val="32043322"/>
    <w:lvl w:ilvl="0" w:tplc="1EAE7C6A">
      <w:start w:val="1"/>
      <w:numFmt w:val="bullet"/>
      <w:lvlText w:val=""/>
      <w:lvlJc w:val="left"/>
      <w:pPr>
        <w:ind w:left="1196" w:hanging="360"/>
      </w:pPr>
      <w:rPr>
        <w:rFonts w:ascii="Wingdings" w:hAnsi="Wingdings" w:hint="default"/>
        <w:color w:val="FF0000"/>
      </w:rPr>
    </w:lvl>
    <w:lvl w:ilvl="1" w:tplc="04090003" w:tentative="1">
      <w:start w:val="1"/>
      <w:numFmt w:val="bullet"/>
      <w:lvlText w:val="o"/>
      <w:lvlJc w:val="left"/>
      <w:pPr>
        <w:ind w:left="1916" w:hanging="360"/>
      </w:pPr>
      <w:rPr>
        <w:rFonts w:ascii="Courier New" w:hAnsi="Courier New" w:cs="Courier New" w:hint="default"/>
      </w:rPr>
    </w:lvl>
    <w:lvl w:ilvl="2" w:tplc="04090005" w:tentative="1">
      <w:start w:val="1"/>
      <w:numFmt w:val="bullet"/>
      <w:lvlText w:val=""/>
      <w:lvlJc w:val="left"/>
      <w:pPr>
        <w:ind w:left="2636" w:hanging="360"/>
      </w:pPr>
      <w:rPr>
        <w:rFonts w:ascii="Wingdings" w:hAnsi="Wingdings" w:hint="default"/>
      </w:rPr>
    </w:lvl>
    <w:lvl w:ilvl="3" w:tplc="04090001" w:tentative="1">
      <w:start w:val="1"/>
      <w:numFmt w:val="bullet"/>
      <w:lvlText w:val=""/>
      <w:lvlJc w:val="left"/>
      <w:pPr>
        <w:ind w:left="3356" w:hanging="360"/>
      </w:pPr>
      <w:rPr>
        <w:rFonts w:ascii="Symbol" w:hAnsi="Symbol" w:hint="default"/>
      </w:rPr>
    </w:lvl>
    <w:lvl w:ilvl="4" w:tplc="04090003" w:tentative="1">
      <w:start w:val="1"/>
      <w:numFmt w:val="bullet"/>
      <w:lvlText w:val="o"/>
      <w:lvlJc w:val="left"/>
      <w:pPr>
        <w:ind w:left="4076" w:hanging="360"/>
      </w:pPr>
      <w:rPr>
        <w:rFonts w:ascii="Courier New" w:hAnsi="Courier New" w:cs="Courier New" w:hint="default"/>
      </w:rPr>
    </w:lvl>
    <w:lvl w:ilvl="5" w:tplc="04090005" w:tentative="1">
      <w:start w:val="1"/>
      <w:numFmt w:val="bullet"/>
      <w:lvlText w:val=""/>
      <w:lvlJc w:val="left"/>
      <w:pPr>
        <w:ind w:left="4796" w:hanging="360"/>
      </w:pPr>
      <w:rPr>
        <w:rFonts w:ascii="Wingdings" w:hAnsi="Wingdings" w:hint="default"/>
      </w:rPr>
    </w:lvl>
    <w:lvl w:ilvl="6" w:tplc="04090001" w:tentative="1">
      <w:start w:val="1"/>
      <w:numFmt w:val="bullet"/>
      <w:lvlText w:val=""/>
      <w:lvlJc w:val="left"/>
      <w:pPr>
        <w:ind w:left="5516" w:hanging="360"/>
      </w:pPr>
      <w:rPr>
        <w:rFonts w:ascii="Symbol" w:hAnsi="Symbol" w:hint="default"/>
      </w:rPr>
    </w:lvl>
    <w:lvl w:ilvl="7" w:tplc="04090003" w:tentative="1">
      <w:start w:val="1"/>
      <w:numFmt w:val="bullet"/>
      <w:lvlText w:val="o"/>
      <w:lvlJc w:val="left"/>
      <w:pPr>
        <w:ind w:left="6236" w:hanging="360"/>
      </w:pPr>
      <w:rPr>
        <w:rFonts w:ascii="Courier New" w:hAnsi="Courier New" w:cs="Courier New" w:hint="default"/>
      </w:rPr>
    </w:lvl>
    <w:lvl w:ilvl="8" w:tplc="04090005" w:tentative="1">
      <w:start w:val="1"/>
      <w:numFmt w:val="bullet"/>
      <w:lvlText w:val=""/>
      <w:lvlJc w:val="left"/>
      <w:pPr>
        <w:ind w:left="6956" w:hanging="360"/>
      </w:pPr>
      <w:rPr>
        <w:rFonts w:ascii="Wingdings" w:hAnsi="Wingdings" w:hint="default"/>
      </w:rPr>
    </w:lvl>
  </w:abstractNum>
  <w:abstractNum w:abstractNumId="4" w15:restartNumberingAfterBreak="0">
    <w:nsid w:val="24272925"/>
    <w:multiLevelType w:val="hybridMultilevel"/>
    <w:tmpl w:val="561866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A04CAB"/>
    <w:multiLevelType w:val="hybridMultilevel"/>
    <w:tmpl w:val="1EBEC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963348"/>
    <w:multiLevelType w:val="hybridMultilevel"/>
    <w:tmpl w:val="43101358"/>
    <w:lvl w:ilvl="0" w:tplc="827A1C86">
      <w:start w:val="2"/>
      <w:numFmt w:val="lowerLetter"/>
      <w:lvlText w:val="%1)"/>
      <w:lvlJc w:val="left"/>
      <w:pPr>
        <w:ind w:left="326" w:hanging="217"/>
      </w:pPr>
      <w:rPr>
        <w:rFonts w:ascii="Times New Roman" w:eastAsia="Times New Roman" w:hAnsi="Times New Roman" w:cs="Times New Roman" w:hint="default"/>
        <w:i/>
        <w:iCs/>
        <w:spacing w:val="0"/>
        <w:w w:val="99"/>
        <w:sz w:val="20"/>
        <w:szCs w:val="20"/>
        <w:lang w:val="ro-RO" w:eastAsia="en-US" w:bidi="ar-SA"/>
      </w:rPr>
    </w:lvl>
    <w:lvl w:ilvl="1" w:tplc="A36E1D44">
      <w:start w:val="1"/>
      <w:numFmt w:val="decimal"/>
      <w:lvlText w:val="%2)"/>
      <w:lvlJc w:val="left"/>
      <w:pPr>
        <w:ind w:left="660" w:hanging="248"/>
      </w:pPr>
      <w:rPr>
        <w:rFonts w:ascii="Times New Roman" w:eastAsia="Times New Roman" w:hAnsi="Times New Roman" w:cs="Times New Roman" w:hint="default"/>
        <w:spacing w:val="0"/>
        <w:w w:val="99"/>
        <w:sz w:val="20"/>
        <w:szCs w:val="20"/>
        <w:lang w:val="ro-RO" w:eastAsia="en-US" w:bidi="ar-SA"/>
      </w:rPr>
    </w:lvl>
    <w:lvl w:ilvl="2" w:tplc="03029FF8">
      <w:numFmt w:val="bullet"/>
      <w:lvlText w:val=""/>
      <w:lvlJc w:val="left"/>
      <w:pPr>
        <w:ind w:left="1176" w:hanging="360"/>
      </w:pPr>
      <w:rPr>
        <w:rFonts w:ascii="Wingdings" w:eastAsia="Wingdings" w:hAnsi="Wingdings" w:cs="Wingdings" w:hint="default"/>
        <w:color w:val="FF0000"/>
        <w:w w:val="99"/>
        <w:sz w:val="20"/>
        <w:szCs w:val="20"/>
        <w:lang w:val="ro-RO" w:eastAsia="en-US" w:bidi="ar-SA"/>
      </w:rPr>
    </w:lvl>
    <w:lvl w:ilvl="3" w:tplc="9E2ECAC0">
      <w:numFmt w:val="bullet"/>
      <w:lvlText w:val="•"/>
      <w:lvlJc w:val="left"/>
      <w:pPr>
        <w:ind w:left="2089" w:hanging="360"/>
      </w:pPr>
      <w:rPr>
        <w:rFonts w:hint="default"/>
        <w:lang w:val="ro-RO" w:eastAsia="en-US" w:bidi="ar-SA"/>
      </w:rPr>
    </w:lvl>
    <w:lvl w:ilvl="4" w:tplc="E42E46C2">
      <w:numFmt w:val="bullet"/>
      <w:lvlText w:val="•"/>
      <w:lvlJc w:val="left"/>
      <w:pPr>
        <w:ind w:left="2998" w:hanging="360"/>
      </w:pPr>
      <w:rPr>
        <w:rFonts w:hint="default"/>
        <w:lang w:val="ro-RO" w:eastAsia="en-US" w:bidi="ar-SA"/>
      </w:rPr>
    </w:lvl>
    <w:lvl w:ilvl="5" w:tplc="D3088860">
      <w:numFmt w:val="bullet"/>
      <w:lvlText w:val="•"/>
      <w:lvlJc w:val="left"/>
      <w:pPr>
        <w:ind w:left="3907" w:hanging="360"/>
      </w:pPr>
      <w:rPr>
        <w:rFonts w:hint="default"/>
        <w:lang w:val="ro-RO" w:eastAsia="en-US" w:bidi="ar-SA"/>
      </w:rPr>
    </w:lvl>
    <w:lvl w:ilvl="6" w:tplc="40AA0E30">
      <w:numFmt w:val="bullet"/>
      <w:lvlText w:val="•"/>
      <w:lvlJc w:val="left"/>
      <w:pPr>
        <w:ind w:left="4816" w:hanging="360"/>
      </w:pPr>
      <w:rPr>
        <w:rFonts w:hint="default"/>
        <w:lang w:val="ro-RO" w:eastAsia="en-US" w:bidi="ar-SA"/>
      </w:rPr>
    </w:lvl>
    <w:lvl w:ilvl="7" w:tplc="99ACE174">
      <w:numFmt w:val="bullet"/>
      <w:lvlText w:val="•"/>
      <w:lvlJc w:val="left"/>
      <w:pPr>
        <w:ind w:left="5725" w:hanging="360"/>
      </w:pPr>
      <w:rPr>
        <w:rFonts w:hint="default"/>
        <w:lang w:val="ro-RO" w:eastAsia="en-US" w:bidi="ar-SA"/>
      </w:rPr>
    </w:lvl>
    <w:lvl w:ilvl="8" w:tplc="A27E4A16">
      <w:numFmt w:val="bullet"/>
      <w:lvlText w:val="•"/>
      <w:lvlJc w:val="left"/>
      <w:pPr>
        <w:ind w:left="6634" w:hanging="360"/>
      </w:pPr>
      <w:rPr>
        <w:rFonts w:hint="default"/>
        <w:lang w:val="ro-RO" w:eastAsia="en-US" w:bidi="ar-SA"/>
      </w:rPr>
    </w:lvl>
  </w:abstractNum>
  <w:abstractNum w:abstractNumId="7" w15:restartNumberingAfterBreak="0">
    <w:nsid w:val="4C6349C5"/>
    <w:multiLevelType w:val="hybridMultilevel"/>
    <w:tmpl w:val="FF306952"/>
    <w:lvl w:ilvl="0" w:tplc="0409000B">
      <w:start w:val="1"/>
      <w:numFmt w:val="bullet"/>
      <w:lvlText w:val=""/>
      <w:lvlJc w:val="left"/>
      <w:pPr>
        <w:ind w:left="1436" w:hanging="360"/>
      </w:pPr>
      <w:rPr>
        <w:rFonts w:ascii="Wingdings" w:hAnsi="Wingdings" w:hint="default"/>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8" w15:restartNumberingAfterBreak="0">
    <w:nsid w:val="5436525C"/>
    <w:multiLevelType w:val="hybridMultilevel"/>
    <w:tmpl w:val="9DE622E2"/>
    <w:lvl w:ilvl="0" w:tplc="81A03A52">
      <w:start w:val="5"/>
      <w:numFmt w:val="lowerLetter"/>
      <w:lvlText w:val="%1)"/>
      <w:lvlJc w:val="left"/>
      <w:pPr>
        <w:ind w:left="313" w:hanging="204"/>
      </w:pPr>
      <w:rPr>
        <w:rFonts w:ascii="Times New Roman" w:eastAsia="Times New Roman" w:hAnsi="Times New Roman" w:cs="Times New Roman" w:hint="default"/>
        <w:i/>
        <w:iCs/>
        <w:w w:val="99"/>
        <w:sz w:val="20"/>
        <w:szCs w:val="20"/>
        <w:lang w:val="ro-RO" w:eastAsia="en-US" w:bidi="ar-SA"/>
      </w:rPr>
    </w:lvl>
    <w:lvl w:ilvl="1" w:tplc="BA1691CC">
      <w:numFmt w:val="bullet"/>
      <w:lvlText w:val=""/>
      <w:lvlJc w:val="left"/>
      <w:pPr>
        <w:ind w:left="852" w:hanging="360"/>
      </w:pPr>
      <w:rPr>
        <w:rFonts w:ascii="Wingdings" w:eastAsia="Wingdings" w:hAnsi="Wingdings" w:cs="Wingdings" w:hint="default"/>
        <w:color w:val="FF0000"/>
        <w:w w:val="99"/>
        <w:sz w:val="20"/>
        <w:szCs w:val="20"/>
        <w:lang w:val="ro-RO" w:eastAsia="en-US" w:bidi="ar-SA"/>
      </w:rPr>
    </w:lvl>
    <w:lvl w:ilvl="2" w:tplc="C4EC48B8">
      <w:numFmt w:val="bullet"/>
      <w:lvlText w:val="•"/>
      <w:lvlJc w:val="left"/>
      <w:pPr>
        <w:ind w:left="1703" w:hanging="360"/>
      </w:pPr>
      <w:rPr>
        <w:rFonts w:hint="default"/>
        <w:lang w:val="ro-RO" w:eastAsia="en-US" w:bidi="ar-SA"/>
      </w:rPr>
    </w:lvl>
    <w:lvl w:ilvl="3" w:tplc="2188C660">
      <w:numFmt w:val="bullet"/>
      <w:lvlText w:val="•"/>
      <w:lvlJc w:val="left"/>
      <w:pPr>
        <w:ind w:left="2547" w:hanging="360"/>
      </w:pPr>
      <w:rPr>
        <w:rFonts w:hint="default"/>
        <w:lang w:val="ro-RO" w:eastAsia="en-US" w:bidi="ar-SA"/>
      </w:rPr>
    </w:lvl>
    <w:lvl w:ilvl="4" w:tplc="FC0C0760">
      <w:numFmt w:val="bullet"/>
      <w:lvlText w:val="•"/>
      <w:lvlJc w:val="left"/>
      <w:pPr>
        <w:ind w:left="3390" w:hanging="360"/>
      </w:pPr>
      <w:rPr>
        <w:rFonts w:hint="default"/>
        <w:lang w:val="ro-RO" w:eastAsia="en-US" w:bidi="ar-SA"/>
      </w:rPr>
    </w:lvl>
    <w:lvl w:ilvl="5" w:tplc="523C34F6">
      <w:numFmt w:val="bullet"/>
      <w:lvlText w:val="•"/>
      <w:lvlJc w:val="left"/>
      <w:pPr>
        <w:ind w:left="4234" w:hanging="360"/>
      </w:pPr>
      <w:rPr>
        <w:rFonts w:hint="default"/>
        <w:lang w:val="ro-RO" w:eastAsia="en-US" w:bidi="ar-SA"/>
      </w:rPr>
    </w:lvl>
    <w:lvl w:ilvl="6" w:tplc="0B1A3F76">
      <w:numFmt w:val="bullet"/>
      <w:lvlText w:val="•"/>
      <w:lvlJc w:val="left"/>
      <w:pPr>
        <w:ind w:left="5077" w:hanging="360"/>
      </w:pPr>
      <w:rPr>
        <w:rFonts w:hint="default"/>
        <w:lang w:val="ro-RO" w:eastAsia="en-US" w:bidi="ar-SA"/>
      </w:rPr>
    </w:lvl>
    <w:lvl w:ilvl="7" w:tplc="F678E524">
      <w:numFmt w:val="bullet"/>
      <w:lvlText w:val="•"/>
      <w:lvlJc w:val="left"/>
      <w:pPr>
        <w:ind w:left="5921" w:hanging="360"/>
      </w:pPr>
      <w:rPr>
        <w:rFonts w:hint="default"/>
        <w:lang w:val="ro-RO" w:eastAsia="en-US" w:bidi="ar-SA"/>
      </w:rPr>
    </w:lvl>
    <w:lvl w:ilvl="8" w:tplc="445CCC62">
      <w:numFmt w:val="bullet"/>
      <w:lvlText w:val="•"/>
      <w:lvlJc w:val="left"/>
      <w:pPr>
        <w:ind w:left="6764" w:hanging="360"/>
      </w:pPr>
      <w:rPr>
        <w:rFonts w:hint="default"/>
        <w:lang w:val="ro-RO" w:eastAsia="en-US" w:bidi="ar-SA"/>
      </w:rPr>
    </w:lvl>
  </w:abstractNum>
  <w:abstractNum w:abstractNumId="9" w15:restartNumberingAfterBreak="0">
    <w:nsid w:val="578D7650"/>
    <w:multiLevelType w:val="hybridMultilevel"/>
    <w:tmpl w:val="6316A788"/>
    <w:lvl w:ilvl="0" w:tplc="F990A812">
      <w:start w:val="1"/>
      <w:numFmt w:val="decimal"/>
      <w:lvlText w:val="%1."/>
      <w:lvlJc w:val="left"/>
      <w:pPr>
        <w:ind w:left="829" w:hanging="360"/>
      </w:pPr>
      <w:rPr>
        <w:rFonts w:hint="default"/>
      </w:r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10" w15:restartNumberingAfterBreak="0">
    <w:nsid w:val="5CA97DF4"/>
    <w:multiLevelType w:val="hybridMultilevel"/>
    <w:tmpl w:val="D2349384"/>
    <w:lvl w:ilvl="0" w:tplc="B0566004">
      <w:start w:val="1"/>
      <w:numFmt w:val="bullet"/>
      <w:lvlText w:val=""/>
      <w:lvlJc w:val="left"/>
      <w:pPr>
        <w:ind w:left="1190" w:hanging="360"/>
      </w:pPr>
      <w:rPr>
        <w:rFonts w:ascii="Wingdings" w:hAnsi="Wingdings" w:hint="default"/>
        <w:color w:val="FF0000"/>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1" w15:restartNumberingAfterBreak="0">
    <w:nsid w:val="60544D32"/>
    <w:multiLevelType w:val="hybridMultilevel"/>
    <w:tmpl w:val="91086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7F071E"/>
    <w:multiLevelType w:val="hybridMultilevel"/>
    <w:tmpl w:val="75B88BBE"/>
    <w:lvl w:ilvl="0" w:tplc="86583DF0">
      <w:start w:val="1"/>
      <w:numFmt w:val="lowerLetter"/>
      <w:lvlText w:val="%1)"/>
      <w:lvlJc w:val="left"/>
      <w:pPr>
        <w:ind w:left="325" w:hanging="216"/>
      </w:pPr>
      <w:rPr>
        <w:rFonts w:ascii="Times New Roman" w:eastAsia="Times New Roman" w:hAnsi="Times New Roman" w:cs="Times New Roman" w:hint="default"/>
        <w:i/>
        <w:iCs/>
        <w:spacing w:val="0"/>
        <w:w w:val="99"/>
        <w:sz w:val="20"/>
        <w:szCs w:val="20"/>
        <w:lang w:val="ro-RO" w:eastAsia="en-US" w:bidi="ar-SA"/>
      </w:rPr>
    </w:lvl>
    <w:lvl w:ilvl="1" w:tplc="84D8D1F4">
      <w:numFmt w:val="bullet"/>
      <w:lvlText w:val=""/>
      <w:lvlJc w:val="left"/>
      <w:pPr>
        <w:ind w:left="830" w:hanging="360"/>
      </w:pPr>
      <w:rPr>
        <w:rFonts w:ascii="Wingdings" w:eastAsia="Wingdings" w:hAnsi="Wingdings" w:cs="Wingdings" w:hint="default"/>
        <w:color w:val="FF0000"/>
        <w:w w:val="99"/>
        <w:sz w:val="20"/>
        <w:szCs w:val="20"/>
        <w:lang w:val="ro-RO" w:eastAsia="en-US" w:bidi="ar-SA"/>
      </w:rPr>
    </w:lvl>
    <w:lvl w:ilvl="2" w:tplc="1DAE0874">
      <w:numFmt w:val="bullet"/>
      <w:lvlText w:val="•"/>
      <w:lvlJc w:val="left"/>
      <w:pPr>
        <w:ind w:left="1685" w:hanging="360"/>
      </w:pPr>
      <w:rPr>
        <w:rFonts w:hint="default"/>
        <w:lang w:val="ro-RO" w:eastAsia="en-US" w:bidi="ar-SA"/>
      </w:rPr>
    </w:lvl>
    <w:lvl w:ilvl="3" w:tplc="9536E14A">
      <w:numFmt w:val="bullet"/>
      <w:lvlText w:val="•"/>
      <w:lvlJc w:val="left"/>
      <w:pPr>
        <w:ind w:left="2531" w:hanging="360"/>
      </w:pPr>
      <w:rPr>
        <w:rFonts w:hint="default"/>
        <w:lang w:val="ro-RO" w:eastAsia="en-US" w:bidi="ar-SA"/>
      </w:rPr>
    </w:lvl>
    <w:lvl w:ilvl="4" w:tplc="83E2168E">
      <w:numFmt w:val="bullet"/>
      <w:lvlText w:val="•"/>
      <w:lvlJc w:val="left"/>
      <w:pPr>
        <w:ind w:left="3377" w:hanging="360"/>
      </w:pPr>
      <w:rPr>
        <w:rFonts w:hint="default"/>
        <w:lang w:val="ro-RO" w:eastAsia="en-US" w:bidi="ar-SA"/>
      </w:rPr>
    </w:lvl>
    <w:lvl w:ilvl="5" w:tplc="97EA74AA">
      <w:numFmt w:val="bullet"/>
      <w:lvlText w:val="•"/>
      <w:lvlJc w:val="left"/>
      <w:pPr>
        <w:ind w:left="4223" w:hanging="360"/>
      </w:pPr>
      <w:rPr>
        <w:rFonts w:hint="default"/>
        <w:lang w:val="ro-RO" w:eastAsia="en-US" w:bidi="ar-SA"/>
      </w:rPr>
    </w:lvl>
    <w:lvl w:ilvl="6" w:tplc="3C2A6DE2">
      <w:numFmt w:val="bullet"/>
      <w:lvlText w:val="•"/>
      <w:lvlJc w:val="left"/>
      <w:pPr>
        <w:ind w:left="5068" w:hanging="360"/>
      </w:pPr>
      <w:rPr>
        <w:rFonts w:hint="default"/>
        <w:lang w:val="ro-RO" w:eastAsia="en-US" w:bidi="ar-SA"/>
      </w:rPr>
    </w:lvl>
    <w:lvl w:ilvl="7" w:tplc="D3002586">
      <w:numFmt w:val="bullet"/>
      <w:lvlText w:val="•"/>
      <w:lvlJc w:val="left"/>
      <w:pPr>
        <w:ind w:left="5914" w:hanging="360"/>
      </w:pPr>
      <w:rPr>
        <w:rFonts w:hint="default"/>
        <w:lang w:val="ro-RO" w:eastAsia="en-US" w:bidi="ar-SA"/>
      </w:rPr>
    </w:lvl>
    <w:lvl w:ilvl="8" w:tplc="F4CCE73A">
      <w:numFmt w:val="bullet"/>
      <w:lvlText w:val="•"/>
      <w:lvlJc w:val="left"/>
      <w:pPr>
        <w:ind w:left="6760" w:hanging="360"/>
      </w:pPr>
      <w:rPr>
        <w:rFonts w:hint="default"/>
        <w:lang w:val="ro-RO" w:eastAsia="en-US" w:bidi="ar-SA"/>
      </w:rPr>
    </w:lvl>
  </w:abstractNum>
  <w:abstractNum w:abstractNumId="13" w15:restartNumberingAfterBreak="0">
    <w:nsid w:val="6A520EB6"/>
    <w:multiLevelType w:val="hybridMultilevel"/>
    <w:tmpl w:val="737CF3AC"/>
    <w:lvl w:ilvl="0" w:tplc="BE0682DC">
      <w:start w:val="1"/>
      <w:numFmt w:val="decimal"/>
      <w:lvlText w:val="%1."/>
      <w:lvlJc w:val="left"/>
      <w:pPr>
        <w:ind w:left="936" w:hanging="216"/>
      </w:pPr>
      <w:rPr>
        <w:rFonts w:hint="default"/>
        <w:i w:val="0"/>
        <w:iCs w:val="0"/>
        <w:spacing w:val="0"/>
        <w:w w:val="99"/>
        <w:sz w:val="20"/>
        <w:szCs w:val="20"/>
        <w:lang w:val="ro-RO" w:eastAsia="en-US" w:bidi="ar-SA"/>
      </w:rPr>
    </w:lvl>
    <w:lvl w:ilvl="1" w:tplc="FFFFFFFF" w:tentative="1">
      <w:start w:val="1"/>
      <w:numFmt w:val="lowerLetter"/>
      <w:lvlText w:val="%2."/>
      <w:lvlJc w:val="left"/>
      <w:pPr>
        <w:ind w:left="2051" w:hanging="360"/>
      </w:pPr>
    </w:lvl>
    <w:lvl w:ilvl="2" w:tplc="FFFFFFFF" w:tentative="1">
      <w:start w:val="1"/>
      <w:numFmt w:val="lowerRoman"/>
      <w:lvlText w:val="%3."/>
      <w:lvlJc w:val="right"/>
      <w:pPr>
        <w:ind w:left="2771" w:hanging="180"/>
      </w:pPr>
    </w:lvl>
    <w:lvl w:ilvl="3" w:tplc="FFFFFFFF" w:tentative="1">
      <w:start w:val="1"/>
      <w:numFmt w:val="decimal"/>
      <w:lvlText w:val="%4."/>
      <w:lvlJc w:val="left"/>
      <w:pPr>
        <w:ind w:left="3491" w:hanging="360"/>
      </w:pPr>
    </w:lvl>
    <w:lvl w:ilvl="4" w:tplc="FFFFFFFF" w:tentative="1">
      <w:start w:val="1"/>
      <w:numFmt w:val="lowerLetter"/>
      <w:lvlText w:val="%5."/>
      <w:lvlJc w:val="left"/>
      <w:pPr>
        <w:ind w:left="4211" w:hanging="360"/>
      </w:pPr>
    </w:lvl>
    <w:lvl w:ilvl="5" w:tplc="FFFFFFFF" w:tentative="1">
      <w:start w:val="1"/>
      <w:numFmt w:val="lowerRoman"/>
      <w:lvlText w:val="%6."/>
      <w:lvlJc w:val="right"/>
      <w:pPr>
        <w:ind w:left="4931" w:hanging="180"/>
      </w:pPr>
    </w:lvl>
    <w:lvl w:ilvl="6" w:tplc="FFFFFFFF" w:tentative="1">
      <w:start w:val="1"/>
      <w:numFmt w:val="decimal"/>
      <w:lvlText w:val="%7."/>
      <w:lvlJc w:val="left"/>
      <w:pPr>
        <w:ind w:left="5651" w:hanging="360"/>
      </w:pPr>
    </w:lvl>
    <w:lvl w:ilvl="7" w:tplc="FFFFFFFF" w:tentative="1">
      <w:start w:val="1"/>
      <w:numFmt w:val="lowerLetter"/>
      <w:lvlText w:val="%8."/>
      <w:lvlJc w:val="left"/>
      <w:pPr>
        <w:ind w:left="6371" w:hanging="360"/>
      </w:pPr>
    </w:lvl>
    <w:lvl w:ilvl="8" w:tplc="FFFFFFFF" w:tentative="1">
      <w:start w:val="1"/>
      <w:numFmt w:val="lowerRoman"/>
      <w:lvlText w:val="%9."/>
      <w:lvlJc w:val="right"/>
      <w:pPr>
        <w:ind w:left="7091" w:hanging="180"/>
      </w:pPr>
    </w:lvl>
  </w:abstractNum>
  <w:abstractNum w:abstractNumId="14"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991356"/>
    <w:multiLevelType w:val="hybridMultilevel"/>
    <w:tmpl w:val="CC020DEA"/>
    <w:lvl w:ilvl="0" w:tplc="0D90BD8A">
      <w:start w:val="1"/>
      <w:numFmt w:val="bullet"/>
      <w:lvlText w:val=""/>
      <w:lvlJc w:val="left"/>
      <w:pPr>
        <w:ind w:left="1190" w:hanging="360"/>
      </w:pPr>
      <w:rPr>
        <w:rFonts w:ascii="Wingdings" w:hAnsi="Wingdings" w:hint="default"/>
        <w:color w:val="FF0000"/>
      </w:rPr>
    </w:lvl>
    <w:lvl w:ilvl="1" w:tplc="08090003" w:tentative="1">
      <w:start w:val="1"/>
      <w:numFmt w:val="bullet"/>
      <w:lvlText w:val="o"/>
      <w:lvlJc w:val="left"/>
      <w:pPr>
        <w:ind w:left="1910" w:hanging="360"/>
      </w:pPr>
      <w:rPr>
        <w:rFonts w:ascii="Courier New" w:hAnsi="Courier New" w:cs="Courier New" w:hint="default"/>
      </w:rPr>
    </w:lvl>
    <w:lvl w:ilvl="2" w:tplc="08090005" w:tentative="1">
      <w:start w:val="1"/>
      <w:numFmt w:val="bullet"/>
      <w:lvlText w:val=""/>
      <w:lvlJc w:val="left"/>
      <w:pPr>
        <w:ind w:left="2630" w:hanging="360"/>
      </w:pPr>
      <w:rPr>
        <w:rFonts w:ascii="Wingdings" w:hAnsi="Wingdings" w:hint="default"/>
      </w:rPr>
    </w:lvl>
    <w:lvl w:ilvl="3" w:tplc="08090001" w:tentative="1">
      <w:start w:val="1"/>
      <w:numFmt w:val="bullet"/>
      <w:lvlText w:val=""/>
      <w:lvlJc w:val="left"/>
      <w:pPr>
        <w:ind w:left="3350" w:hanging="360"/>
      </w:pPr>
      <w:rPr>
        <w:rFonts w:ascii="Symbol" w:hAnsi="Symbol" w:hint="default"/>
      </w:rPr>
    </w:lvl>
    <w:lvl w:ilvl="4" w:tplc="08090003" w:tentative="1">
      <w:start w:val="1"/>
      <w:numFmt w:val="bullet"/>
      <w:lvlText w:val="o"/>
      <w:lvlJc w:val="left"/>
      <w:pPr>
        <w:ind w:left="4070" w:hanging="360"/>
      </w:pPr>
      <w:rPr>
        <w:rFonts w:ascii="Courier New" w:hAnsi="Courier New" w:cs="Courier New" w:hint="default"/>
      </w:rPr>
    </w:lvl>
    <w:lvl w:ilvl="5" w:tplc="08090005" w:tentative="1">
      <w:start w:val="1"/>
      <w:numFmt w:val="bullet"/>
      <w:lvlText w:val=""/>
      <w:lvlJc w:val="left"/>
      <w:pPr>
        <w:ind w:left="4790" w:hanging="360"/>
      </w:pPr>
      <w:rPr>
        <w:rFonts w:ascii="Wingdings" w:hAnsi="Wingdings" w:hint="default"/>
      </w:rPr>
    </w:lvl>
    <w:lvl w:ilvl="6" w:tplc="08090001" w:tentative="1">
      <w:start w:val="1"/>
      <w:numFmt w:val="bullet"/>
      <w:lvlText w:val=""/>
      <w:lvlJc w:val="left"/>
      <w:pPr>
        <w:ind w:left="5510" w:hanging="360"/>
      </w:pPr>
      <w:rPr>
        <w:rFonts w:ascii="Symbol" w:hAnsi="Symbol" w:hint="default"/>
      </w:rPr>
    </w:lvl>
    <w:lvl w:ilvl="7" w:tplc="08090003" w:tentative="1">
      <w:start w:val="1"/>
      <w:numFmt w:val="bullet"/>
      <w:lvlText w:val="o"/>
      <w:lvlJc w:val="left"/>
      <w:pPr>
        <w:ind w:left="6230" w:hanging="360"/>
      </w:pPr>
      <w:rPr>
        <w:rFonts w:ascii="Courier New" w:hAnsi="Courier New" w:cs="Courier New" w:hint="default"/>
      </w:rPr>
    </w:lvl>
    <w:lvl w:ilvl="8" w:tplc="08090005" w:tentative="1">
      <w:start w:val="1"/>
      <w:numFmt w:val="bullet"/>
      <w:lvlText w:val=""/>
      <w:lvlJc w:val="left"/>
      <w:pPr>
        <w:ind w:left="6950" w:hanging="360"/>
      </w:pPr>
      <w:rPr>
        <w:rFonts w:ascii="Wingdings" w:hAnsi="Wingdings" w:hint="default"/>
      </w:rPr>
    </w:lvl>
  </w:abstractNum>
  <w:abstractNum w:abstractNumId="16" w15:restartNumberingAfterBreak="0">
    <w:nsid w:val="76F26CC4"/>
    <w:multiLevelType w:val="hybridMultilevel"/>
    <w:tmpl w:val="AF92FF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18" w15:restartNumberingAfterBreak="0">
    <w:nsid w:val="7CAC38D3"/>
    <w:multiLevelType w:val="hybridMultilevel"/>
    <w:tmpl w:val="616CE95E"/>
    <w:lvl w:ilvl="0" w:tplc="FFFFFFFF">
      <w:start w:val="1"/>
      <w:numFmt w:val="bullet"/>
      <w:lvlText w:val=""/>
      <w:lvlJc w:val="left"/>
      <w:pPr>
        <w:ind w:left="1240" w:hanging="360"/>
      </w:pPr>
      <w:rPr>
        <w:rFonts w:ascii="Wingdings" w:hAnsi="Wingdings" w:hint="default"/>
      </w:rPr>
    </w:lvl>
    <w:lvl w:ilvl="1" w:tplc="6CEC0606">
      <w:start w:val="1"/>
      <w:numFmt w:val="bullet"/>
      <w:lvlText w:val=""/>
      <w:lvlJc w:val="left"/>
      <w:pPr>
        <w:ind w:left="1436" w:hanging="360"/>
      </w:pPr>
      <w:rPr>
        <w:rFonts w:ascii="Wingdings" w:hAnsi="Wingdings" w:hint="default"/>
        <w:color w:val="FF0000"/>
      </w:rPr>
    </w:lvl>
    <w:lvl w:ilvl="2" w:tplc="FFFFFFFF">
      <w:start w:val="1"/>
      <w:numFmt w:val="bullet"/>
      <w:lvlText w:val=""/>
      <w:lvlJc w:val="left"/>
      <w:pPr>
        <w:ind w:left="2680" w:hanging="360"/>
      </w:pPr>
      <w:rPr>
        <w:rFonts w:ascii="Wingdings" w:hAnsi="Wingdings" w:hint="default"/>
      </w:rPr>
    </w:lvl>
    <w:lvl w:ilvl="3" w:tplc="FFFFFFFF" w:tentative="1">
      <w:start w:val="1"/>
      <w:numFmt w:val="bullet"/>
      <w:lvlText w:val=""/>
      <w:lvlJc w:val="left"/>
      <w:pPr>
        <w:ind w:left="3400" w:hanging="360"/>
      </w:pPr>
      <w:rPr>
        <w:rFonts w:ascii="Symbol" w:hAnsi="Symbol" w:hint="default"/>
      </w:rPr>
    </w:lvl>
    <w:lvl w:ilvl="4" w:tplc="FFFFFFFF" w:tentative="1">
      <w:start w:val="1"/>
      <w:numFmt w:val="bullet"/>
      <w:lvlText w:val="o"/>
      <w:lvlJc w:val="left"/>
      <w:pPr>
        <w:ind w:left="4120" w:hanging="360"/>
      </w:pPr>
      <w:rPr>
        <w:rFonts w:ascii="Courier New" w:hAnsi="Courier New" w:cs="Courier New" w:hint="default"/>
      </w:rPr>
    </w:lvl>
    <w:lvl w:ilvl="5" w:tplc="FFFFFFFF" w:tentative="1">
      <w:start w:val="1"/>
      <w:numFmt w:val="bullet"/>
      <w:lvlText w:val=""/>
      <w:lvlJc w:val="left"/>
      <w:pPr>
        <w:ind w:left="4840" w:hanging="360"/>
      </w:pPr>
      <w:rPr>
        <w:rFonts w:ascii="Wingdings" w:hAnsi="Wingdings" w:hint="default"/>
      </w:rPr>
    </w:lvl>
    <w:lvl w:ilvl="6" w:tplc="FFFFFFFF" w:tentative="1">
      <w:start w:val="1"/>
      <w:numFmt w:val="bullet"/>
      <w:lvlText w:val=""/>
      <w:lvlJc w:val="left"/>
      <w:pPr>
        <w:ind w:left="5560" w:hanging="360"/>
      </w:pPr>
      <w:rPr>
        <w:rFonts w:ascii="Symbol" w:hAnsi="Symbol" w:hint="default"/>
      </w:rPr>
    </w:lvl>
    <w:lvl w:ilvl="7" w:tplc="FFFFFFFF" w:tentative="1">
      <w:start w:val="1"/>
      <w:numFmt w:val="bullet"/>
      <w:lvlText w:val="o"/>
      <w:lvlJc w:val="left"/>
      <w:pPr>
        <w:ind w:left="6280" w:hanging="360"/>
      </w:pPr>
      <w:rPr>
        <w:rFonts w:ascii="Courier New" w:hAnsi="Courier New" w:cs="Courier New" w:hint="default"/>
      </w:rPr>
    </w:lvl>
    <w:lvl w:ilvl="8" w:tplc="FFFFFFFF" w:tentative="1">
      <w:start w:val="1"/>
      <w:numFmt w:val="bullet"/>
      <w:lvlText w:val=""/>
      <w:lvlJc w:val="left"/>
      <w:pPr>
        <w:ind w:left="7000" w:hanging="360"/>
      </w:pPr>
      <w:rPr>
        <w:rFonts w:ascii="Wingdings" w:hAnsi="Wingdings" w:hint="default"/>
      </w:rPr>
    </w:lvl>
  </w:abstractNum>
  <w:num w:numId="1" w16cid:durableId="907811942">
    <w:abstractNumId w:val="1"/>
  </w:num>
  <w:num w:numId="2" w16cid:durableId="650594058">
    <w:abstractNumId w:val="8"/>
  </w:num>
  <w:num w:numId="3" w16cid:durableId="1505903527">
    <w:abstractNumId w:val="6"/>
  </w:num>
  <w:num w:numId="4" w16cid:durableId="1970358235">
    <w:abstractNumId w:val="12"/>
  </w:num>
  <w:num w:numId="5" w16cid:durableId="622081773">
    <w:abstractNumId w:val="15"/>
  </w:num>
  <w:num w:numId="6" w16cid:durableId="929313391">
    <w:abstractNumId w:val="14"/>
  </w:num>
  <w:num w:numId="7" w16cid:durableId="1441876617">
    <w:abstractNumId w:val="2"/>
  </w:num>
  <w:num w:numId="8" w16cid:durableId="2133086650">
    <w:abstractNumId w:val="16"/>
  </w:num>
  <w:num w:numId="9" w16cid:durableId="1238400277">
    <w:abstractNumId w:val="0"/>
  </w:num>
  <w:num w:numId="10" w16cid:durableId="1691300457">
    <w:abstractNumId w:val="11"/>
  </w:num>
  <w:num w:numId="11" w16cid:durableId="659847203">
    <w:abstractNumId w:val="4"/>
  </w:num>
  <w:num w:numId="12" w16cid:durableId="2023848034">
    <w:abstractNumId w:val="5"/>
  </w:num>
  <w:num w:numId="13" w16cid:durableId="1719937449">
    <w:abstractNumId w:val="13"/>
  </w:num>
  <w:num w:numId="14" w16cid:durableId="574513726">
    <w:abstractNumId w:val="7"/>
  </w:num>
  <w:num w:numId="15" w16cid:durableId="2145540615">
    <w:abstractNumId w:val="18"/>
  </w:num>
  <w:num w:numId="16" w16cid:durableId="307828240">
    <w:abstractNumId w:val="10"/>
  </w:num>
  <w:num w:numId="17" w16cid:durableId="1057824028">
    <w:abstractNumId w:val="3"/>
  </w:num>
  <w:num w:numId="18" w16cid:durableId="780227125">
    <w:abstractNumId w:val="9"/>
  </w:num>
  <w:num w:numId="19" w16cid:durableId="434059503">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27D"/>
    <w:rsid w:val="000070DC"/>
    <w:rsid w:val="00015906"/>
    <w:rsid w:val="00017ED7"/>
    <w:rsid w:val="000228A4"/>
    <w:rsid w:val="0002495F"/>
    <w:rsid w:val="00031460"/>
    <w:rsid w:val="00041806"/>
    <w:rsid w:val="00054719"/>
    <w:rsid w:val="000551AC"/>
    <w:rsid w:val="000567CE"/>
    <w:rsid w:val="00064F88"/>
    <w:rsid w:val="000667EB"/>
    <w:rsid w:val="000676F4"/>
    <w:rsid w:val="00075EE0"/>
    <w:rsid w:val="00083082"/>
    <w:rsid w:val="00083C6A"/>
    <w:rsid w:val="0008753C"/>
    <w:rsid w:val="00092041"/>
    <w:rsid w:val="000A033A"/>
    <w:rsid w:val="000A0EAB"/>
    <w:rsid w:val="000A256F"/>
    <w:rsid w:val="000A7330"/>
    <w:rsid w:val="000A7B86"/>
    <w:rsid w:val="000B48A2"/>
    <w:rsid w:val="000B4972"/>
    <w:rsid w:val="000B58A5"/>
    <w:rsid w:val="000B745E"/>
    <w:rsid w:val="000B7D63"/>
    <w:rsid w:val="000C05AC"/>
    <w:rsid w:val="000D112C"/>
    <w:rsid w:val="000D2F7B"/>
    <w:rsid w:val="000D3AD5"/>
    <w:rsid w:val="000D76EE"/>
    <w:rsid w:val="000E1B34"/>
    <w:rsid w:val="000E1E96"/>
    <w:rsid w:val="000E2BD5"/>
    <w:rsid w:val="000E34C8"/>
    <w:rsid w:val="000E7B0B"/>
    <w:rsid w:val="000F7413"/>
    <w:rsid w:val="001046F4"/>
    <w:rsid w:val="0011304F"/>
    <w:rsid w:val="00123634"/>
    <w:rsid w:val="00123FD2"/>
    <w:rsid w:val="00124DE7"/>
    <w:rsid w:val="0012515F"/>
    <w:rsid w:val="00126B61"/>
    <w:rsid w:val="00141320"/>
    <w:rsid w:val="00150F06"/>
    <w:rsid w:val="00153090"/>
    <w:rsid w:val="00154825"/>
    <w:rsid w:val="00156357"/>
    <w:rsid w:val="00157A12"/>
    <w:rsid w:val="00167417"/>
    <w:rsid w:val="00176F70"/>
    <w:rsid w:val="00177C74"/>
    <w:rsid w:val="001811F4"/>
    <w:rsid w:val="00183C58"/>
    <w:rsid w:val="00186BF9"/>
    <w:rsid w:val="0018731E"/>
    <w:rsid w:val="001875DB"/>
    <w:rsid w:val="00190511"/>
    <w:rsid w:val="00190518"/>
    <w:rsid w:val="00190F9A"/>
    <w:rsid w:val="00191D50"/>
    <w:rsid w:val="00192DF4"/>
    <w:rsid w:val="00195275"/>
    <w:rsid w:val="001A3117"/>
    <w:rsid w:val="001B047F"/>
    <w:rsid w:val="001B0804"/>
    <w:rsid w:val="001B4D48"/>
    <w:rsid w:val="001B63EF"/>
    <w:rsid w:val="001C3DD6"/>
    <w:rsid w:val="001C78F3"/>
    <w:rsid w:val="001D417D"/>
    <w:rsid w:val="001D4820"/>
    <w:rsid w:val="001D75C0"/>
    <w:rsid w:val="001F0DB3"/>
    <w:rsid w:val="001F157D"/>
    <w:rsid w:val="001F49FF"/>
    <w:rsid w:val="001F68D3"/>
    <w:rsid w:val="00201573"/>
    <w:rsid w:val="002063F4"/>
    <w:rsid w:val="00210619"/>
    <w:rsid w:val="00213254"/>
    <w:rsid w:val="00216466"/>
    <w:rsid w:val="002216D7"/>
    <w:rsid w:val="00221966"/>
    <w:rsid w:val="002303CA"/>
    <w:rsid w:val="00233064"/>
    <w:rsid w:val="002344B8"/>
    <w:rsid w:val="00234635"/>
    <w:rsid w:val="0024282D"/>
    <w:rsid w:val="00255961"/>
    <w:rsid w:val="00260A84"/>
    <w:rsid w:val="00266E10"/>
    <w:rsid w:val="002735AD"/>
    <w:rsid w:val="002749EF"/>
    <w:rsid w:val="00276150"/>
    <w:rsid w:val="00276156"/>
    <w:rsid w:val="00277B46"/>
    <w:rsid w:val="00280F86"/>
    <w:rsid w:val="00293AC4"/>
    <w:rsid w:val="00293F6C"/>
    <w:rsid w:val="0029588D"/>
    <w:rsid w:val="00297DB7"/>
    <w:rsid w:val="002A41BE"/>
    <w:rsid w:val="002A45AD"/>
    <w:rsid w:val="002A5C40"/>
    <w:rsid w:val="002A7079"/>
    <w:rsid w:val="002B1490"/>
    <w:rsid w:val="002D1233"/>
    <w:rsid w:val="002D16EB"/>
    <w:rsid w:val="002D2EF5"/>
    <w:rsid w:val="002D39D1"/>
    <w:rsid w:val="002D3E77"/>
    <w:rsid w:val="002D4C31"/>
    <w:rsid w:val="002D712C"/>
    <w:rsid w:val="002E0FC7"/>
    <w:rsid w:val="002E23D5"/>
    <w:rsid w:val="002F0A83"/>
    <w:rsid w:val="002F2226"/>
    <w:rsid w:val="002F774C"/>
    <w:rsid w:val="002F7A8B"/>
    <w:rsid w:val="00301A4B"/>
    <w:rsid w:val="0030473F"/>
    <w:rsid w:val="0030632E"/>
    <w:rsid w:val="00310D98"/>
    <w:rsid w:val="00331F86"/>
    <w:rsid w:val="0034505B"/>
    <w:rsid w:val="00352C28"/>
    <w:rsid w:val="00352D42"/>
    <w:rsid w:val="00353460"/>
    <w:rsid w:val="0036081B"/>
    <w:rsid w:val="00362066"/>
    <w:rsid w:val="00364FFD"/>
    <w:rsid w:val="0036693B"/>
    <w:rsid w:val="00366BA5"/>
    <w:rsid w:val="003813AE"/>
    <w:rsid w:val="00395D85"/>
    <w:rsid w:val="0039620B"/>
    <w:rsid w:val="003A1209"/>
    <w:rsid w:val="003A1ED4"/>
    <w:rsid w:val="003B1E46"/>
    <w:rsid w:val="003B50E7"/>
    <w:rsid w:val="003B5EBD"/>
    <w:rsid w:val="003B7205"/>
    <w:rsid w:val="003C260C"/>
    <w:rsid w:val="003C32C8"/>
    <w:rsid w:val="003D0EAF"/>
    <w:rsid w:val="003D2CE1"/>
    <w:rsid w:val="003D3877"/>
    <w:rsid w:val="003D6C55"/>
    <w:rsid w:val="003D6ED5"/>
    <w:rsid w:val="003D7F90"/>
    <w:rsid w:val="003E38B3"/>
    <w:rsid w:val="003E594D"/>
    <w:rsid w:val="003F03CF"/>
    <w:rsid w:val="003F1E98"/>
    <w:rsid w:val="00400064"/>
    <w:rsid w:val="00401360"/>
    <w:rsid w:val="004029B3"/>
    <w:rsid w:val="00406AC5"/>
    <w:rsid w:val="00412CD0"/>
    <w:rsid w:val="004135AB"/>
    <w:rsid w:val="00420469"/>
    <w:rsid w:val="004268F9"/>
    <w:rsid w:val="00430828"/>
    <w:rsid w:val="00431F73"/>
    <w:rsid w:val="004422DB"/>
    <w:rsid w:val="0044390B"/>
    <w:rsid w:val="00451CDD"/>
    <w:rsid w:val="00452FCB"/>
    <w:rsid w:val="00454F3A"/>
    <w:rsid w:val="00456D1F"/>
    <w:rsid w:val="00463F5A"/>
    <w:rsid w:val="004649F9"/>
    <w:rsid w:val="004652C4"/>
    <w:rsid w:val="00465EB2"/>
    <w:rsid w:val="00474661"/>
    <w:rsid w:val="00475440"/>
    <w:rsid w:val="00481852"/>
    <w:rsid w:val="00483D0A"/>
    <w:rsid w:val="00486DFA"/>
    <w:rsid w:val="00492C79"/>
    <w:rsid w:val="00494128"/>
    <w:rsid w:val="00494323"/>
    <w:rsid w:val="00495884"/>
    <w:rsid w:val="004A34C7"/>
    <w:rsid w:val="004B178A"/>
    <w:rsid w:val="004B4855"/>
    <w:rsid w:val="004B5D28"/>
    <w:rsid w:val="004C3AF6"/>
    <w:rsid w:val="004C54FB"/>
    <w:rsid w:val="004D2B43"/>
    <w:rsid w:val="004E456C"/>
    <w:rsid w:val="004E4CC7"/>
    <w:rsid w:val="004F6FE5"/>
    <w:rsid w:val="0050205B"/>
    <w:rsid w:val="005020BC"/>
    <w:rsid w:val="00506169"/>
    <w:rsid w:val="0050684A"/>
    <w:rsid w:val="005169F0"/>
    <w:rsid w:val="00523CDF"/>
    <w:rsid w:val="0053290B"/>
    <w:rsid w:val="005368A5"/>
    <w:rsid w:val="00537A49"/>
    <w:rsid w:val="00544FB2"/>
    <w:rsid w:val="00545195"/>
    <w:rsid w:val="00545772"/>
    <w:rsid w:val="00550496"/>
    <w:rsid w:val="00552ACA"/>
    <w:rsid w:val="0056304F"/>
    <w:rsid w:val="00563910"/>
    <w:rsid w:val="00592713"/>
    <w:rsid w:val="00597CA0"/>
    <w:rsid w:val="005A2490"/>
    <w:rsid w:val="005A3D61"/>
    <w:rsid w:val="005A4D4F"/>
    <w:rsid w:val="005A6222"/>
    <w:rsid w:val="005A724E"/>
    <w:rsid w:val="005A78DF"/>
    <w:rsid w:val="005B4BC4"/>
    <w:rsid w:val="005B6C27"/>
    <w:rsid w:val="005C2B90"/>
    <w:rsid w:val="005C3978"/>
    <w:rsid w:val="005C5EC4"/>
    <w:rsid w:val="005D1A31"/>
    <w:rsid w:val="005D5421"/>
    <w:rsid w:val="005D76B6"/>
    <w:rsid w:val="005D77B1"/>
    <w:rsid w:val="005E0F32"/>
    <w:rsid w:val="005E69EE"/>
    <w:rsid w:val="005E76C7"/>
    <w:rsid w:val="005F0351"/>
    <w:rsid w:val="005F331E"/>
    <w:rsid w:val="005F3FDC"/>
    <w:rsid w:val="00603A97"/>
    <w:rsid w:val="00604079"/>
    <w:rsid w:val="0061170F"/>
    <w:rsid w:val="0061173B"/>
    <w:rsid w:val="006124D8"/>
    <w:rsid w:val="006125E9"/>
    <w:rsid w:val="006207AE"/>
    <w:rsid w:val="00625BC3"/>
    <w:rsid w:val="00625C46"/>
    <w:rsid w:val="006357CD"/>
    <w:rsid w:val="00636087"/>
    <w:rsid w:val="00640067"/>
    <w:rsid w:val="00643110"/>
    <w:rsid w:val="00647EE4"/>
    <w:rsid w:val="00651D5F"/>
    <w:rsid w:val="006523B1"/>
    <w:rsid w:val="00655010"/>
    <w:rsid w:val="00655A4F"/>
    <w:rsid w:val="00660083"/>
    <w:rsid w:val="0066169B"/>
    <w:rsid w:val="00663D14"/>
    <w:rsid w:val="00664AC4"/>
    <w:rsid w:val="006737CF"/>
    <w:rsid w:val="00673FF7"/>
    <w:rsid w:val="0067512B"/>
    <w:rsid w:val="0067708F"/>
    <w:rsid w:val="00681C2D"/>
    <w:rsid w:val="0068370E"/>
    <w:rsid w:val="00685554"/>
    <w:rsid w:val="00685BEA"/>
    <w:rsid w:val="00687704"/>
    <w:rsid w:val="00691C42"/>
    <w:rsid w:val="00692913"/>
    <w:rsid w:val="00696FE3"/>
    <w:rsid w:val="00697178"/>
    <w:rsid w:val="00697DF9"/>
    <w:rsid w:val="006A1C10"/>
    <w:rsid w:val="006A2633"/>
    <w:rsid w:val="006A3A40"/>
    <w:rsid w:val="006A613F"/>
    <w:rsid w:val="006B143B"/>
    <w:rsid w:val="006C5670"/>
    <w:rsid w:val="006C6ABA"/>
    <w:rsid w:val="006D0621"/>
    <w:rsid w:val="006D44EA"/>
    <w:rsid w:val="006E0FF7"/>
    <w:rsid w:val="006E17FB"/>
    <w:rsid w:val="006E1C1F"/>
    <w:rsid w:val="006E2BDF"/>
    <w:rsid w:val="006E4274"/>
    <w:rsid w:val="006E505E"/>
    <w:rsid w:val="006E70F8"/>
    <w:rsid w:val="006F43D9"/>
    <w:rsid w:val="006F5AEA"/>
    <w:rsid w:val="007120D0"/>
    <w:rsid w:val="0072152F"/>
    <w:rsid w:val="0073081B"/>
    <w:rsid w:val="0074069D"/>
    <w:rsid w:val="00743BA5"/>
    <w:rsid w:val="00753606"/>
    <w:rsid w:val="00762C90"/>
    <w:rsid w:val="007637D7"/>
    <w:rsid w:val="00766CF5"/>
    <w:rsid w:val="00767FC3"/>
    <w:rsid w:val="00770F76"/>
    <w:rsid w:val="00771AA8"/>
    <w:rsid w:val="00773955"/>
    <w:rsid w:val="00775433"/>
    <w:rsid w:val="00777C61"/>
    <w:rsid w:val="00780597"/>
    <w:rsid w:val="0078209C"/>
    <w:rsid w:val="00782901"/>
    <w:rsid w:val="007841BA"/>
    <w:rsid w:val="007A228F"/>
    <w:rsid w:val="007A35CD"/>
    <w:rsid w:val="007A5A26"/>
    <w:rsid w:val="007A69FA"/>
    <w:rsid w:val="007D339F"/>
    <w:rsid w:val="007D61C9"/>
    <w:rsid w:val="007D6D3B"/>
    <w:rsid w:val="007D7B3B"/>
    <w:rsid w:val="007F5872"/>
    <w:rsid w:val="007F6FE2"/>
    <w:rsid w:val="00805014"/>
    <w:rsid w:val="008076FA"/>
    <w:rsid w:val="00810E85"/>
    <w:rsid w:val="00811327"/>
    <w:rsid w:val="0082304D"/>
    <w:rsid w:val="00835F1C"/>
    <w:rsid w:val="008361D4"/>
    <w:rsid w:val="00837051"/>
    <w:rsid w:val="00842531"/>
    <w:rsid w:val="00844404"/>
    <w:rsid w:val="00846C24"/>
    <w:rsid w:val="00851251"/>
    <w:rsid w:val="00855EF3"/>
    <w:rsid w:val="00857B4E"/>
    <w:rsid w:val="00857FBE"/>
    <w:rsid w:val="00866ADC"/>
    <w:rsid w:val="00873A8C"/>
    <w:rsid w:val="00876874"/>
    <w:rsid w:val="00882583"/>
    <w:rsid w:val="0089398F"/>
    <w:rsid w:val="00895ED1"/>
    <w:rsid w:val="00897216"/>
    <w:rsid w:val="008A0233"/>
    <w:rsid w:val="008A09E6"/>
    <w:rsid w:val="008A4780"/>
    <w:rsid w:val="008B1A7D"/>
    <w:rsid w:val="008B1EDE"/>
    <w:rsid w:val="008B4D82"/>
    <w:rsid w:val="008C0469"/>
    <w:rsid w:val="008C1445"/>
    <w:rsid w:val="008C46E1"/>
    <w:rsid w:val="008E150F"/>
    <w:rsid w:val="008E5002"/>
    <w:rsid w:val="008E54F7"/>
    <w:rsid w:val="008E59C2"/>
    <w:rsid w:val="008E7579"/>
    <w:rsid w:val="008F127D"/>
    <w:rsid w:val="008F161B"/>
    <w:rsid w:val="008F696A"/>
    <w:rsid w:val="008F743A"/>
    <w:rsid w:val="009027E5"/>
    <w:rsid w:val="009033D6"/>
    <w:rsid w:val="0090666C"/>
    <w:rsid w:val="00910293"/>
    <w:rsid w:val="009242F4"/>
    <w:rsid w:val="0093020D"/>
    <w:rsid w:val="009307D4"/>
    <w:rsid w:val="0093249D"/>
    <w:rsid w:val="00932AFA"/>
    <w:rsid w:val="00933400"/>
    <w:rsid w:val="00933636"/>
    <w:rsid w:val="00935A6B"/>
    <w:rsid w:val="00950863"/>
    <w:rsid w:val="00952AEC"/>
    <w:rsid w:val="00953204"/>
    <w:rsid w:val="00953A97"/>
    <w:rsid w:val="0095529D"/>
    <w:rsid w:val="0095582E"/>
    <w:rsid w:val="0095618F"/>
    <w:rsid w:val="0096463A"/>
    <w:rsid w:val="00980170"/>
    <w:rsid w:val="0098051A"/>
    <w:rsid w:val="00982E91"/>
    <w:rsid w:val="0098353E"/>
    <w:rsid w:val="00990263"/>
    <w:rsid w:val="00991DEF"/>
    <w:rsid w:val="009934A9"/>
    <w:rsid w:val="009A3C13"/>
    <w:rsid w:val="009A5E03"/>
    <w:rsid w:val="009A60F2"/>
    <w:rsid w:val="009B1AD3"/>
    <w:rsid w:val="009B72F3"/>
    <w:rsid w:val="009C1351"/>
    <w:rsid w:val="009C16E0"/>
    <w:rsid w:val="009C187D"/>
    <w:rsid w:val="009C31F0"/>
    <w:rsid w:val="009C6D35"/>
    <w:rsid w:val="009D0D04"/>
    <w:rsid w:val="009D1975"/>
    <w:rsid w:val="009D5637"/>
    <w:rsid w:val="009D65FC"/>
    <w:rsid w:val="009E4D0F"/>
    <w:rsid w:val="009E5471"/>
    <w:rsid w:val="009E6F5E"/>
    <w:rsid w:val="009F2051"/>
    <w:rsid w:val="009F5B68"/>
    <w:rsid w:val="009F5EDB"/>
    <w:rsid w:val="00A013E2"/>
    <w:rsid w:val="00A03B78"/>
    <w:rsid w:val="00A06EBF"/>
    <w:rsid w:val="00A1204F"/>
    <w:rsid w:val="00A140A4"/>
    <w:rsid w:val="00A1628F"/>
    <w:rsid w:val="00A2309A"/>
    <w:rsid w:val="00A255B5"/>
    <w:rsid w:val="00A260B7"/>
    <w:rsid w:val="00A2784C"/>
    <w:rsid w:val="00A30337"/>
    <w:rsid w:val="00A3320F"/>
    <w:rsid w:val="00A33B4A"/>
    <w:rsid w:val="00A34591"/>
    <w:rsid w:val="00A4373B"/>
    <w:rsid w:val="00A43A16"/>
    <w:rsid w:val="00A45229"/>
    <w:rsid w:val="00A4587F"/>
    <w:rsid w:val="00A504BA"/>
    <w:rsid w:val="00A50CCE"/>
    <w:rsid w:val="00A53D6C"/>
    <w:rsid w:val="00A54D64"/>
    <w:rsid w:val="00A607F9"/>
    <w:rsid w:val="00A66C40"/>
    <w:rsid w:val="00A671DD"/>
    <w:rsid w:val="00A677BC"/>
    <w:rsid w:val="00A720E6"/>
    <w:rsid w:val="00A727E5"/>
    <w:rsid w:val="00A827E0"/>
    <w:rsid w:val="00A8471E"/>
    <w:rsid w:val="00A8725D"/>
    <w:rsid w:val="00A92319"/>
    <w:rsid w:val="00A94382"/>
    <w:rsid w:val="00AA02A0"/>
    <w:rsid w:val="00AA5F64"/>
    <w:rsid w:val="00AA6B65"/>
    <w:rsid w:val="00AB4A7F"/>
    <w:rsid w:val="00AB7419"/>
    <w:rsid w:val="00AB792E"/>
    <w:rsid w:val="00AC0595"/>
    <w:rsid w:val="00AC23C9"/>
    <w:rsid w:val="00AC3141"/>
    <w:rsid w:val="00AD3A71"/>
    <w:rsid w:val="00AD4838"/>
    <w:rsid w:val="00AF65A3"/>
    <w:rsid w:val="00B12613"/>
    <w:rsid w:val="00B12EF6"/>
    <w:rsid w:val="00B13853"/>
    <w:rsid w:val="00B166BA"/>
    <w:rsid w:val="00B172D3"/>
    <w:rsid w:val="00B2343C"/>
    <w:rsid w:val="00B265B1"/>
    <w:rsid w:val="00B31A99"/>
    <w:rsid w:val="00B349BC"/>
    <w:rsid w:val="00B374FD"/>
    <w:rsid w:val="00B40591"/>
    <w:rsid w:val="00B455B9"/>
    <w:rsid w:val="00B457A8"/>
    <w:rsid w:val="00B5285F"/>
    <w:rsid w:val="00B609D1"/>
    <w:rsid w:val="00B732CD"/>
    <w:rsid w:val="00B75849"/>
    <w:rsid w:val="00B84749"/>
    <w:rsid w:val="00B849E7"/>
    <w:rsid w:val="00B85AEE"/>
    <w:rsid w:val="00B86ACA"/>
    <w:rsid w:val="00B91B14"/>
    <w:rsid w:val="00B95388"/>
    <w:rsid w:val="00B955F2"/>
    <w:rsid w:val="00B975AA"/>
    <w:rsid w:val="00BA0133"/>
    <w:rsid w:val="00BA2A0D"/>
    <w:rsid w:val="00BB45F0"/>
    <w:rsid w:val="00BB6607"/>
    <w:rsid w:val="00BB7C3D"/>
    <w:rsid w:val="00BC34C3"/>
    <w:rsid w:val="00BC603E"/>
    <w:rsid w:val="00BC64D4"/>
    <w:rsid w:val="00BC726B"/>
    <w:rsid w:val="00BD4D2C"/>
    <w:rsid w:val="00BD6D49"/>
    <w:rsid w:val="00BD6F7F"/>
    <w:rsid w:val="00BE1ECC"/>
    <w:rsid w:val="00BE22C0"/>
    <w:rsid w:val="00BE2664"/>
    <w:rsid w:val="00BE2DCD"/>
    <w:rsid w:val="00BF11F2"/>
    <w:rsid w:val="00BF4475"/>
    <w:rsid w:val="00BF5447"/>
    <w:rsid w:val="00C14C60"/>
    <w:rsid w:val="00C1519B"/>
    <w:rsid w:val="00C203E6"/>
    <w:rsid w:val="00C24C8C"/>
    <w:rsid w:val="00C27832"/>
    <w:rsid w:val="00C3192A"/>
    <w:rsid w:val="00C3642B"/>
    <w:rsid w:val="00C430F2"/>
    <w:rsid w:val="00C470D0"/>
    <w:rsid w:val="00C5095A"/>
    <w:rsid w:val="00C6009D"/>
    <w:rsid w:val="00C61A46"/>
    <w:rsid w:val="00C65228"/>
    <w:rsid w:val="00C75A10"/>
    <w:rsid w:val="00C75C45"/>
    <w:rsid w:val="00C8012E"/>
    <w:rsid w:val="00C8577A"/>
    <w:rsid w:val="00C879FF"/>
    <w:rsid w:val="00C87E14"/>
    <w:rsid w:val="00C9199D"/>
    <w:rsid w:val="00C94910"/>
    <w:rsid w:val="00C97332"/>
    <w:rsid w:val="00CA431A"/>
    <w:rsid w:val="00CA712C"/>
    <w:rsid w:val="00CB4079"/>
    <w:rsid w:val="00CD383E"/>
    <w:rsid w:val="00CD576B"/>
    <w:rsid w:val="00CD63E5"/>
    <w:rsid w:val="00CD72E8"/>
    <w:rsid w:val="00CE303E"/>
    <w:rsid w:val="00CE3643"/>
    <w:rsid w:val="00CE713B"/>
    <w:rsid w:val="00CF158F"/>
    <w:rsid w:val="00CF2616"/>
    <w:rsid w:val="00CF4451"/>
    <w:rsid w:val="00CF6620"/>
    <w:rsid w:val="00CF7BE0"/>
    <w:rsid w:val="00D01A96"/>
    <w:rsid w:val="00D05DCB"/>
    <w:rsid w:val="00D06AA0"/>
    <w:rsid w:val="00D07DC0"/>
    <w:rsid w:val="00D12785"/>
    <w:rsid w:val="00D14EB6"/>
    <w:rsid w:val="00D16217"/>
    <w:rsid w:val="00D1793D"/>
    <w:rsid w:val="00D20F08"/>
    <w:rsid w:val="00D22EE5"/>
    <w:rsid w:val="00D2725C"/>
    <w:rsid w:val="00D3527C"/>
    <w:rsid w:val="00D4595E"/>
    <w:rsid w:val="00D4645E"/>
    <w:rsid w:val="00D47199"/>
    <w:rsid w:val="00D512CE"/>
    <w:rsid w:val="00D65889"/>
    <w:rsid w:val="00D66B29"/>
    <w:rsid w:val="00D672B7"/>
    <w:rsid w:val="00D734E3"/>
    <w:rsid w:val="00D75B03"/>
    <w:rsid w:val="00D85ECF"/>
    <w:rsid w:val="00D86ED0"/>
    <w:rsid w:val="00D97EE4"/>
    <w:rsid w:val="00DA5A5D"/>
    <w:rsid w:val="00DA5CFB"/>
    <w:rsid w:val="00DC4E7F"/>
    <w:rsid w:val="00DD3BD0"/>
    <w:rsid w:val="00DD415E"/>
    <w:rsid w:val="00DD45F8"/>
    <w:rsid w:val="00DD5986"/>
    <w:rsid w:val="00DD6C54"/>
    <w:rsid w:val="00DE056C"/>
    <w:rsid w:val="00DE64BB"/>
    <w:rsid w:val="00DE71D1"/>
    <w:rsid w:val="00DF6995"/>
    <w:rsid w:val="00DF78C0"/>
    <w:rsid w:val="00E03F23"/>
    <w:rsid w:val="00E07630"/>
    <w:rsid w:val="00E13E74"/>
    <w:rsid w:val="00E41794"/>
    <w:rsid w:val="00E5048F"/>
    <w:rsid w:val="00E550D5"/>
    <w:rsid w:val="00E62FF8"/>
    <w:rsid w:val="00E65240"/>
    <w:rsid w:val="00E71538"/>
    <w:rsid w:val="00E74876"/>
    <w:rsid w:val="00E7588F"/>
    <w:rsid w:val="00E80689"/>
    <w:rsid w:val="00E83AA5"/>
    <w:rsid w:val="00E84127"/>
    <w:rsid w:val="00E94202"/>
    <w:rsid w:val="00EA174D"/>
    <w:rsid w:val="00EA39A0"/>
    <w:rsid w:val="00EA451A"/>
    <w:rsid w:val="00EB45C6"/>
    <w:rsid w:val="00EC5146"/>
    <w:rsid w:val="00ED0C72"/>
    <w:rsid w:val="00ED457E"/>
    <w:rsid w:val="00EE3C69"/>
    <w:rsid w:val="00EE61A0"/>
    <w:rsid w:val="00EE74BE"/>
    <w:rsid w:val="00EF5BB3"/>
    <w:rsid w:val="00F05BE8"/>
    <w:rsid w:val="00F05F86"/>
    <w:rsid w:val="00F145A7"/>
    <w:rsid w:val="00F21036"/>
    <w:rsid w:val="00F23297"/>
    <w:rsid w:val="00F23A66"/>
    <w:rsid w:val="00F25594"/>
    <w:rsid w:val="00F259B1"/>
    <w:rsid w:val="00F30898"/>
    <w:rsid w:val="00F40AA8"/>
    <w:rsid w:val="00F40C8A"/>
    <w:rsid w:val="00F41E06"/>
    <w:rsid w:val="00F41E29"/>
    <w:rsid w:val="00F4204C"/>
    <w:rsid w:val="00F43E66"/>
    <w:rsid w:val="00F4452E"/>
    <w:rsid w:val="00F44EF8"/>
    <w:rsid w:val="00F53778"/>
    <w:rsid w:val="00F55A32"/>
    <w:rsid w:val="00F56606"/>
    <w:rsid w:val="00F6172C"/>
    <w:rsid w:val="00F65558"/>
    <w:rsid w:val="00F70387"/>
    <w:rsid w:val="00F85F1F"/>
    <w:rsid w:val="00F93717"/>
    <w:rsid w:val="00F93B1C"/>
    <w:rsid w:val="00F95189"/>
    <w:rsid w:val="00FA660D"/>
    <w:rsid w:val="00FB1B84"/>
    <w:rsid w:val="00FB5D48"/>
    <w:rsid w:val="00FC03EA"/>
    <w:rsid w:val="00FC1A6C"/>
    <w:rsid w:val="00FC1B8C"/>
    <w:rsid w:val="00FC34BF"/>
    <w:rsid w:val="00FD0815"/>
    <w:rsid w:val="00FD4ECF"/>
    <w:rsid w:val="00FD72DB"/>
    <w:rsid w:val="00FE2499"/>
    <w:rsid w:val="00FF0A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31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2">
    <w:name w:val="heading 2"/>
    <w:basedOn w:val="Normal"/>
    <w:next w:val="Normal"/>
    <w:link w:val="Heading2Char"/>
    <w:uiPriority w:val="9"/>
    <w:qFormat/>
    <w:rsid w:val="00BD6F7F"/>
    <w:pPr>
      <w:keepNext/>
      <w:widowControl/>
      <w:shd w:val="clear" w:color="auto" w:fill="548DD4" w:themeFill="text2" w:themeFillTint="99"/>
      <w:autoSpaceDE/>
      <w:autoSpaceDN/>
      <w:spacing w:before="240" w:after="60"/>
      <w:outlineLvl w:val="1"/>
    </w:pPr>
    <w:rPr>
      <w:rFonts w:eastAsia="MS Mincho" w:cs="Arial"/>
      <w:b/>
      <w:bCs/>
      <w:i/>
      <w:iCs/>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
    </w:pPr>
    <w:rPr>
      <w:i/>
      <w:iCs/>
      <w:sz w:val="20"/>
      <w:szCs w:val="20"/>
    </w:rPr>
  </w:style>
  <w:style w:type="paragraph" w:styleId="Title">
    <w:name w:val="Title"/>
    <w:basedOn w:val="Normal"/>
    <w:uiPriority w:val="10"/>
    <w:qFormat/>
    <w:pPr>
      <w:spacing w:before="80"/>
      <w:ind w:left="2039" w:right="2040"/>
      <w:jc w:val="center"/>
    </w:pPr>
    <w:rPr>
      <w:b/>
      <w:bCs/>
      <w:sz w:val="24"/>
      <w:szCs w:val="24"/>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spacing w:before="99"/>
      <w:ind w:left="1551"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E2DCD"/>
    <w:pPr>
      <w:tabs>
        <w:tab w:val="center" w:pos="4513"/>
        <w:tab w:val="right" w:pos="9026"/>
      </w:tabs>
    </w:pPr>
  </w:style>
  <w:style w:type="character" w:customStyle="1" w:styleId="HeaderChar">
    <w:name w:val="Header Char"/>
    <w:basedOn w:val="DefaultParagraphFont"/>
    <w:link w:val="Header"/>
    <w:uiPriority w:val="99"/>
    <w:rsid w:val="00BE2DCD"/>
    <w:rPr>
      <w:rFonts w:ascii="Times New Roman" w:eastAsia="Times New Roman" w:hAnsi="Times New Roman" w:cs="Times New Roman"/>
      <w:lang w:val="ro-RO"/>
    </w:rPr>
  </w:style>
  <w:style w:type="paragraph" w:styleId="Footer">
    <w:name w:val="footer"/>
    <w:basedOn w:val="Normal"/>
    <w:link w:val="FooterChar"/>
    <w:uiPriority w:val="99"/>
    <w:unhideWhenUsed/>
    <w:rsid w:val="00BE2DCD"/>
    <w:pPr>
      <w:tabs>
        <w:tab w:val="center" w:pos="4513"/>
        <w:tab w:val="right" w:pos="9026"/>
      </w:tabs>
    </w:pPr>
  </w:style>
  <w:style w:type="character" w:customStyle="1" w:styleId="FooterChar">
    <w:name w:val="Footer Char"/>
    <w:basedOn w:val="DefaultParagraphFont"/>
    <w:link w:val="Footer"/>
    <w:uiPriority w:val="99"/>
    <w:rsid w:val="00BE2DCD"/>
    <w:rPr>
      <w:rFonts w:ascii="Times New Roman" w:eastAsia="Times New Roman" w:hAnsi="Times New Roman" w:cs="Times New Roman"/>
      <w:lang w:val="ro-RO"/>
    </w:rPr>
  </w:style>
  <w:style w:type="paragraph" w:styleId="Revision">
    <w:name w:val="Revision"/>
    <w:hidden/>
    <w:uiPriority w:val="99"/>
    <w:semiHidden/>
    <w:rsid w:val="00E03F23"/>
    <w:pPr>
      <w:widowControl/>
      <w:autoSpaceDE/>
      <w:autoSpaceDN/>
    </w:pPr>
    <w:rPr>
      <w:rFonts w:ascii="Times New Roman" w:eastAsia="Times New Roman" w:hAnsi="Times New Roman" w:cs="Times New Roman"/>
      <w:lang w:val="ro-RO"/>
    </w:rPr>
  </w:style>
  <w:style w:type="character" w:styleId="FollowedHyperlink">
    <w:name w:val="FollowedHyperlink"/>
    <w:basedOn w:val="DefaultParagraphFont"/>
    <w:unhideWhenUsed/>
    <w:rsid w:val="00075EE0"/>
    <w:rPr>
      <w:color w:val="800080" w:themeColor="followedHyperlink"/>
      <w:u w:val="single"/>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nhideWhenUsed/>
    <w:rsid w:val="00293F6C"/>
    <w:pPr>
      <w:widowControl/>
      <w:autoSpaceDE/>
      <w:autoSpaceDN/>
    </w:pPr>
    <w:rPr>
      <w:rFonts w:ascii="Times New Roman Bold" w:eastAsiaTheme="minorHAnsi" w:hAnsi="Times New Roman Bold" w:cstheme="minorBidi"/>
      <w:sz w:val="20"/>
      <w:szCs w:val="20"/>
      <w:lang w:val="en-US"/>
    </w:rPr>
  </w:style>
  <w:style w:type="character" w:customStyle="1" w:styleId="FootnoteTextChar">
    <w:name w:val="Footnote Text Char"/>
    <w:basedOn w:val="DefaultParagraphFont"/>
    <w:uiPriority w:val="99"/>
    <w:semiHidden/>
    <w:rsid w:val="00293F6C"/>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293F6C"/>
    <w:rPr>
      <w:rFonts w:ascii="Times New Roman Bold" w:hAnsi="Times New Roman Bold"/>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basedOn w:val="DefaultParagraphFont"/>
    <w:link w:val="BVIfnrChar1Char"/>
    <w:unhideWhenUsed/>
    <w:qFormat/>
    <w:rsid w:val="00293F6C"/>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293F6C"/>
    <w:pPr>
      <w:widowControl/>
      <w:autoSpaceDE/>
      <w:autoSpaceDN/>
      <w:spacing w:after="160" w:line="240" w:lineRule="exact"/>
    </w:pPr>
    <w:rPr>
      <w:rFonts w:asciiTheme="minorHAnsi" w:eastAsiaTheme="minorHAnsi" w:hAnsiTheme="minorHAnsi" w:cstheme="minorBidi"/>
      <w:vertAlign w:val="superscript"/>
      <w:lang w:val="en-US"/>
    </w:rPr>
  </w:style>
  <w:style w:type="paragraph" w:styleId="BalloonText">
    <w:name w:val="Balloon Text"/>
    <w:basedOn w:val="Normal"/>
    <w:link w:val="BalloonTextChar"/>
    <w:uiPriority w:val="99"/>
    <w:semiHidden/>
    <w:unhideWhenUsed/>
    <w:rsid w:val="008076FA"/>
    <w:rPr>
      <w:rFonts w:ascii="Tahoma" w:hAnsi="Tahoma" w:cs="Tahoma"/>
      <w:sz w:val="16"/>
      <w:szCs w:val="16"/>
    </w:rPr>
  </w:style>
  <w:style w:type="character" w:customStyle="1" w:styleId="BalloonTextChar">
    <w:name w:val="Balloon Text Char"/>
    <w:basedOn w:val="DefaultParagraphFont"/>
    <w:link w:val="BalloonText"/>
    <w:uiPriority w:val="99"/>
    <w:semiHidden/>
    <w:rsid w:val="008076FA"/>
    <w:rPr>
      <w:rFonts w:ascii="Tahoma" w:eastAsia="Times New Roman" w:hAnsi="Tahoma" w:cs="Tahoma"/>
      <w:sz w:val="16"/>
      <w:szCs w:val="16"/>
      <w:lang w:val="ro-RO"/>
    </w:rPr>
  </w:style>
  <w:style w:type="character" w:styleId="CommentReference">
    <w:name w:val="annotation reference"/>
    <w:basedOn w:val="DefaultParagraphFont"/>
    <w:uiPriority w:val="99"/>
    <w:unhideWhenUsed/>
    <w:rsid w:val="008076FA"/>
    <w:rPr>
      <w:sz w:val="16"/>
      <w:szCs w:val="16"/>
    </w:rPr>
  </w:style>
  <w:style w:type="paragraph" w:styleId="CommentText">
    <w:name w:val="annotation text"/>
    <w:basedOn w:val="Normal"/>
    <w:link w:val="CommentTextChar"/>
    <w:uiPriority w:val="99"/>
    <w:unhideWhenUsed/>
    <w:rsid w:val="008076FA"/>
    <w:rPr>
      <w:sz w:val="20"/>
      <w:szCs w:val="20"/>
    </w:rPr>
  </w:style>
  <w:style w:type="character" w:customStyle="1" w:styleId="CommentTextChar">
    <w:name w:val="Comment Text Char"/>
    <w:basedOn w:val="DefaultParagraphFont"/>
    <w:link w:val="CommentText"/>
    <w:uiPriority w:val="99"/>
    <w:rsid w:val="008076F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8076FA"/>
    <w:rPr>
      <w:b/>
      <w:bCs/>
    </w:rPr>
  </w:style>
  <w:style w:type="character" w:customStyle="1" w:styleId="CommentSubjectChar">
    <w:name w:val="Comment Subject Char"/>
    <w:basedOn w:val="CommentTextChar"/>
    <w:link w:val="CommentSubject"/>
    <w:uiPriority w:val="99"/>
    <w:semiHidden/>
    <w:rsid w:val="008076FA"/>
    <w:rPr>
      <w:rFonts w:ascii="Times New Roman" w:eastAsia="Times New Roman" w:hAnsi="Times New Roman" w:cs="Times New Roman"/>
      <w:b/>
      <w:bCs/>
      <w:sz w:val="20"/>
      <w:szCs w:val="20"/>
      <w:lang w:val="ro-RO"/>
    </w:rPr>
  </w:style>
  <w:style w:type="paragraph" w:customStyle="1" w:styleId="Default">
    <w:name w:val="Default"/>
    <w:basedOn w:val="Normal"/>
    <w:rsid w:val="00753606"/>
    <w:pPr>
      <w:widowControl/>
    </w:pPr>
    <w:rPr>
      <w:rFonts w:ascii="Courier New" w:eastAsiaTheme="minorHAnsi" w:hAnsi="Courier New" w:cs="Courier New"/>
      <w:color w:val="000000"/>
      <w:sz w:val="24"/>
      <w:szCs w:val="24"/>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29588D"/>
    <w:rPr>
      <w:rFonts w:ascii="Times New Roman" w:eastAsia="Times New Roman" w:hAnsi="Times New Roman" w:cs="Times New Roman"/>
      <w:lang w:val="ro-RO"/>
    </w:rPr>
  </w:style>
  <w:style w:type="character" w:customStyle="1" w:styleId="spelle">
    <w:name w:val="spelle"/>
    <w:basedOn w:val="DefaultParagraphFont"/>
    <w:rsid w:val="00D4645E"/>
  </w:style>
  <w:style w:type="character" w:customStyle="1" w:styleId="Heading2Char">
    <w:name w:val="Heading 2 Char"/>
    <w:basedOn w:val="DefaultParagraphFont"/>
    <w:link w:val="Heading2"/>
    <w:uiPriority w:val="9"/>
    <w:rsid w:val="00BD6F7F"/>
    <w:rPr>
      <w:rFonts w:ascii="Times New Roman" w:eastAsia="MS Mincho" w:hAnsi="Times New Roman" w:cs="Arial"/>
      <w:b/>
      <w:bCs/>
      <w:i/>
      <w:iCs/>
      <w:noProof/>
      <w:sz w:val="28"/>
      <w:szCs w:val="28"/>
      <w:shd w:val="clear" w:color="auto" w:fill="548DD4" w:themeFill="text2" w:themeFillTint="99"/>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7144">
      <w:bodyDiv w:val="1"/>
      <w:marLeft w:val="0"/>
      <w:marRight w:val="0"/>
      <w:marTop w:val="0"/>
      <w:marBottom w:val="0"/>
      <w:divBdr>
        <w:top w:val="none" w:sz="0" w:space="0" w:color="auto"/>
        <w:left w:val="none" w:sz="0" w:space="0" w:color="auto"/>
        <w:bottom w:val="none" w:sz="0" w:space="0" w:color="auto"/>
        <w:right w:val="none" w:sz="0" w:space="0" w:color="auto"/>
      </w:divBdr>
    </w:div>
    <w:div w:id="1390422072">
      <w:bodyDiv w:val="1"/>
      <w:marLeft w:val="0"/>
      <w:marRight w:val="0"/>
      <w:marTop w:val="0"/>
      <w:marBottom w:val="0"/>
      <w:divBdr>
        <w:top w:val="none" w:sz="0" w:space="0" w:color="auto"/>
        <w:left w:val="none" w:sz="0" w:space="0" w:color="auto"/>
        <w:bottom w:val="none" w:sz="0" w:space="0" w:color="auto"/>
        <w:right w:val="none" w:sz="0" w:space="0" w:color="auto"/>
      </w:divBdr>
    </w:div>
    <w:div w:id="16160181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91BFF-351D-4531-8C1C-24CCB133F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3812</Words>
  <Characters>21729</Characters>
  <Application>Microsoft Office Word</Application>
  <DocSecurity>0</DocSecurity>
  <Lines>181</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2023-12-11T13:54:00Z</dcterms:created>
  <dcterms:modified xsi:type="dcterms:W3CDTF">2023-12-22T13:14:00Z</dcterms:modified>
</cp:coreProperties>
</file>